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1.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ED55489" w14:textId="77777777" w:rsidTr="00D74AE1">
        <w:trPr>
          <w:trHeight w:hRule="exact" w:val="2948"/>
        </w:trPr>
        <w:tc>
          <w:tcPr>
            <w:tcW w:w="11185" w:type="dxa"/>
            <w:vAlign w:val="center"/>
          </w:tcPr>
          <w:p w14:paraId="162EDCB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918C443" w14:textId="77777777" w:rsidR="008972C3" w:rsidRDefault="008972C3" w:rsidP="003274DB"/>
    <w:p w14:paraId="462E3CE5" w14:textId="77777777" w:rsidR="00D74AE1" w:rsidRDefault="00D74AE1" w:rsidP="003274DB"/>
    <w:p w14:paraId="76E2EF16" w14:textId="77777777" w:rsidR="0093492E" w:rsidRDefault="0026038D" w:rsidP="0026038D">
      <w:pPr>
        <w:pStyle w:val="Documentnumber"/>
      </w:pPr>
      <w:r>
        <w:t>1</w:t>
      </w:r>
      <w:r w:rsidR="00914330" w:rsidRPr="00914330">
        <w:rPr>
          <w:highlight w:val="yellow"/>
        </w:rPr>
        <w:t>???</w:t>
      </w:r>
    </w:p>
    <w:p w14:paraId="7AFB0D49" w14:textId="77777777" w:rsidR="0026038D" w:rsidRDefault="0026038D" w:rsidP="003274DB"/>
    <w:p w14:paraId="749067DB" w14:textId="24BDD5C1" w:rsidR="004E0BBB" w:rsidRPr="008062E2" w:rsidRDefault="00181DEC" w:rsidP="00181DEC">
      <w:pPr>
        <w:pStyle w:val="Documentname"/>
      </w:pPr>
      <w:r>
        <w:rPr>
          <w:lang w:val="en-US"/>
        </w:rPr>
        <w:t xml:space="preserve">Template for review of </w:t>
      </w:r>
      <w:r w:rsidR="00F944C6" w:rsidRPr="000C0689">
        <w:rPr>
          <w:highlight w:val="yellow"/>
          <w:lang w:val="en-US"/>
        </w:rPr>
        <w:t>Emerging</w:t>
      </w:r>
      <w:r w:rsidR="00F944C6">
        <w:rPr>
          <w:lang w:val="en-US"/>
        </w:rPr>
        <w:t xml:space="preserve"> </w:t>
      </w:r>
      <w:r>
        <w:t>Technologies</w:t>
      </w:r>
      <w:r>
        <w:rPr>
          <w:lang w:val="en-US"/>
        </w:rPr>
        <w:t xml:space="preserve"> for possible use by IALA member</w:t>
      </w:r>
      <w:r w:rsidR="008062E2">
        <w:rPr>
          <w:lang w:val="en-US"/>
        </w:rPr>
        <w:t>s</w:t>
      </w:r>
    </w:p>
    <w:p w14:paraId="62ED2695" w14:textId="77777777" w:rsidR="004E0BBB" w:rsidRDefault="004E0BBB" w:rsidP="00D74AE1"/>
    <w:p w14:paraId="3EEDFCDE" w14:textId="77777777" w:rsidR="004E0BBB" w:rsidRDefault="004E0BBB" w:rsidP="00D74AE1"/>
    <w:p w14:paraId="3D08066F" w14:textId="77777777" w:rsidR="004E0BBB" w:rsidRDefault="004E0BBB" w:rsidP="00D74AE1"/>
    <w:p w14:paraId="77EBAC30" w14:textId="77777777" w:rsidR="00734BC6" w:rsidRDefault="00734BC6" w:rsidP="00D74AE1"/>
    <w:p w14:paraId="27399271" w14:textId="77777777" w:rsidR="004E0BBB" w:rsidRDefault="004E0BBB" w:rsidP="00D74AE1"/>
    <w:p w14:paraId="66B3CD31" w14:textId="77777777" w:rsidR="004E0BBB" w:rsidRDefault="004E0BBB" w:rsidP="00D74AE1"/>
    <w:p w14:paraId="1AD3D055" w14:textId="77777777" w:rsidR="004E0BBB" w:rsidRDefault="004E0BBB" w:rsidP="00D74AE1"/>
    <w:p w14:paraId="4AEC0633" w14:textId="77777777" w:rsidR="004E0BBB" w:rsidRDefault="004E0BBB" w:rsidP="00D74AE1"/>
    <w:p w14:paraId="5BB6AAA4" w14:textId="77777777" w:rsidR="004E0BBB" w:rsidRDefault="004E0BBB" w:rsidP="00D74AE1"/>
    <w:p w14:paraId="09BD46CC" w14:textId="77777777" w:rsidR="004E0BBB" w:rsidRDefault="004E0BBB" w:rsidP="00D74AE1"/>
    <w:p w14:paraId="3D51C532" w14:textId="77777777" w:rsidR="004E0BBB" w:rsidRDefault="004E0BBB" w:rsidP="00D74AE1"/>
    <w:p w14:paraId="0506D4C7" w14:textId="77777777" w:rsidR="004E0BBB" w:rsidRDefault="004E0BBB" w:rsidP="00D74AE1"/>
    <w:p w14:paraId="721D7FF3" w14:textId="77777777" w:rsidR="004E0BBB" w:rsidRDefault="004E0BBB" w:rsidP="004E0BBB">
      <w:pPr>
        <w:pStyle w:val="Editionnumber"/>
      </w:pPr>
      <w:r>
        <w:t>Edition 1.0</w:t>
      </w:r>
    </w:p>
    <w:p w14:paraId="70C28D2D" w14:textId="77777777" w:rsidR="004E0BBB" w:rsidRDefault="00600C2B" w:rsidP="004E0BBB">
      <w:pPr>
        <w:pStyle w:val="Documentdate"/>
      </w:pPr>
      <w:r>
        <w:t>Document date</w:t>
      </w:r>
    </w:p>
    <w:p w14:paraId="72AEF9F2"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DB7A9D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CAE331F" w14:textId="77777777" w:rsidTr="005E4659">
        <w:tc>
          <w:tcPr>
            <w:tcW w:w="1908" w:type="dxa"/>
          </w:tcPr>
          <w:p w14:paraId="49FB2007" w14:textId="77777777" w:rsidR="00914E26" w:rsidRPr="00460028" w:rsidRDefault="00914E26" w:rsidP="00414698">
            <w:pPr>
              <w:pStyle w:val="Tableheading"/>
            </w:pPr>
            <w:r w:rsidRPr="00460028">
              <w:t>Date</w:t>
            </w:r>
          </w:p>
        </w:tc>
        <w:tc>
          <w:tcPr>
            <w:tcW w:w="3576" w:type="dxa"/>
          </w:tcPr>
          <w:p w14:paraId="4208899B" w14:textId="77777777" w:rsidR="00914E26" w:rsidRPr="00460028" w:rsidRDefault="00914E26" w:rsidP="00414698">
            <w:pPr>
              <w:pStyle w:val="Tableheading"/>
            </w:pPr>
            <w:r w:rsidRPr="00460028">
              <w:t>Page / Section Revised</w:t>
            </w:r>
          </w:p>
        </w:tc>
        <w:tc>
          <w:tcPr>
            <w:tcW w:w="5001" w:type="dxa"/>
          </w:tcPr>
          <w:p w14:paraId="5C93C9B6" w14:textId="77777777" w:rsidR="00914E26" w:rsidRPr="00460028" w:rsidRDefault="00914E26" w:rsidP="00414698">
            <w:pPr>
              <w:pStyle w:val="Tableheading"/>
            </w:pPr>
            <w:r w:rsidRPr="00460028">
              <w:t>Requirement for Revision</w:t>
            </w:r>
          </w:p>
        </w:tc>
      </w:tr>
      <w:tr w:rsidR="005E4659" w:rsidRPr="00460028" w14:paraId="213E0E76" w14:textId="77777777" w:rsidTr="005E4659">
        <w:trPr>
          <w:trHeight w:val="851"/>
        </w:trPr>
        <w:tc>
          <w:tcPr>
            <w:tcW w:w="1908" w:type="dxa"/>
            <w:vAlign w:val="center"/>
          </w:tcPr>
          <w:p w14:paraId="31EBE43C" w14:textId="77777777" w:rsidR="00914E26" w:rsidRPr="00C27E08" w:rsidRDefault="006218E8" w:rsidP="00914E26">
            <w:pPr>
              <w:pStyle w:val="Tabletext"/>
            </w:pPr>
            <w:r>
              <w:t>month/year approved by Council</w:t>
            </w:r>
          </w:p>
        </w:tc>
        <w:tc>
          <w:tcPr>
            <w:tcW w:w="3576" w:type="dxa"/>
            <w:vAlign w:val="center"/>
          </w:tcPr>
          <w:p w14:paraId="419F9F93" w14:textId="77777777" w:rsidR="00914E26" w:rsidRPr="00C27E08" w:rsidRDefault="006218E8" w:rsidP="00914E26">
            <w:pPr>
              <w:pStyle w:val="Tabletext"/>
            </w:pPr>
            <w:proofErr w:type="spellStart"/>
            <w:r>
              <w:t>aaaaa</w:t>
            </w:r>
            <w:proofErr w:type="spellEnd"/>
          </w:p>
        </w:tc>
        <w:tc>
          <w:tcPr>
            <w:tcW w:w="5001" w:type="dxa"/>
            <w:vAlign w:val="center"/>
          </w:tcPr>
          <w:p w14:paraId="23B992B6" w14:textId="77777777" w:rsidR="00914E26" w:rsidRPr="00460028" w:rsidRDefault="006218E8" w:rsidP="00914E26">
            <w:pPr>
              <w:pStyle w:val="Tabletext"/>
            </w:pPr>
            <w:proofErr w:type="spellStart"/>
            <w:r>
              <w:t>aaaaaa</w:t>
            </w:r>
            <w:proofErr w:type="spellEnd"/>
          </w:p>
        </w:tc>
      </w:tr>
      <w:tr w:rsidR="005E4659" w:rsidRPr="00460028" w14:paraId="7781624B" w14:textId="77777777" w:rsidTr="005E4659">
        <w:trPr>
          <w:trHeight w:val="851"/>
        </w:trPr>
        <w:tc>
          <w:tcPr>
            <w:tcW w:w="1908" w:type="dxa"/>
            <w:vAlign w:val="center"/>
          </w:tcPr>
          <w:p w14:paraId="64BD7D23" w14:textId="77777777" w:rsidR="00914E26" w:rsidRPr="00460028" w:rsidRDefault="00914E26" w:rsidP="00914E26">
            <w:pPr>
              <w:pStyle w:val="Tabletext"/>
            </w:pPr>
          </w:p>
        </w:tc>
        <w:tc>
          <w:tcPr>
            <w:tcW w:w="3576" w:type="dxa"/>
            <w:vAlign w:val="center"/>
          </w:tcPr>
          <w:p w14:paraId="5476915D" w14:textId="77777777" w:rsidR="00914E26" w:rsidRPr="00460028" w:rsidRDefault="00914E26" w:rsidP="00914E26">
            <w:pPr>
              <w:pStyle w:val="Tabletext"/>
            </w:pPr>
          </w:p>
        </w:tc>
        <w:tc>
          <w:tcPr>
            <w:tcW w:w="5001" w:type="dxa"/>
            <w:vAlign w:val="center"/>
          </w:tcPr>
          <w:p w14:paraId="63B37AF8" w14:textId="77777777" w:rsidR="00914E26" w:rsidRPr="00460028" w:rsidRDefault="00914E26" w:rsidP="00914E26">
            <w:pPr>
              <w:pStyle w:val="Tabletext"/>
            </w:pPr>
          </w:p>
        </w:tc>
      </w:tr>
      <w:tr w:rsidR="005E4659" w:rsidRPr="00460028" w14:paraId="0BCFD99A" w14:textId="77777777" w:rsidTr="005E4659">
        <w:trPr>
          <w:trHeight w:val="851"/>
        </w:trPr>
        <w:tc>
          <w:tcPr>
            <w:tcW w:w="1908" w:type="dxa"/>
            <w:vAlign w:val="center"/>
          </w:tcPr>
          <w:p w14:paraId="39A4CE28" w14:textId="77777777" w:rsidR="00914E26" w:rsidRPr="00460028" w:rsidRDefault="00914E26" w:rsidP="00914E26">
            <w:pPr>
              <w:pStyle w:val="Tabletext"/>
            </w:pPr>
          </w:p>
        </w:tc>
        <w:tc>
          <w:tcPr>
            <w:tcW w:w="3576" w:type="dxa"/>
            <w:vAlign w:val="center"/>
          </w:tcPr>
          <w:p w14:paraId="0285B891" w14:textId="77777777" w:rsidR="00914E26" w:rsidRPr="00460028" w:rsidRDefault="00914E26" w:rsidP="00914E26">
            <w:pPr>
              <w:pStyle w:val="Tabletext"/>
            </w:pPr>
          </w:p>
        </w:tc>
        <w:tc>
          <w:tcPr>
            <w:tcW w:w="5001" w:type="dxa"/>
            <w:vAlign w:val="center"/>
          </w:tcPr>
          <w:p w14:paraId="5F063298" w14:textId="77777777" w:rsidR="00914E26" w:rsidRPr="00460028" w:rsidRDefault="00914E26" w:rsidP="00914E26">
            <w:pPr>
              <w:pStyle w:val="Tabletext"/>
            </w:pPr>
          </w:p>
        </w:tc>
      </w:tr>
      <w:tr w:rsidR="005E4659" w:rsidRPr="00460028" w14:paraId="2B7382C8" w14:textId="77777777" w:rsidTr="005E4659">
        <w:trPr>
          <w:trHeight w:val="851"/>
        </w:trPr>
        <w:tc>
          <w:tcPr>
            <w:tcW w:w="1908" w:type="dxa"/>
            <w:vAlign w:val="center"/>
          </w:tcPr>
          <w:p w14:paraId="3FDB8E09" w14:textId="77777777" w:rsidR="00914E26" w:rsidRPr="00460028" w:rsidRDefault="00914E26" w:rsidP="00914E26">
            <w:pPr>
              <w:pStyle w:val="Tabletext"/>
            </w:pPr>
          </w:p>
        </w:tc>
        <w:tc>
          <w:tcPr>
            <w:tcW w:w="3576" w:type="dxa"/>
            <w:vAlign w:val="center"/>
          </w:tcPr>
          <w:p w14:paraId="64E4C5BC" w14:textId="77777777" w:rsidR="00914E26" w:rsidRPr="00460028" w:rsidRDefault="00914E26" w:rsidP="00914E26">
            <w:pPr>
              <w:pStyle w:val="Tabletext"/>
            </w:pPr>
          </w:p>
        </w:tc>
        <w:tc>
          <w:tcPr>
            <w:tcW w:w="5001" w:type="dxa"/>
            <w:vAlign w:val="center"/>
          </w:tcPr>
          <w:p w14:paraId="3782AEAA" w14:textId="77777777" w:rsidR="00914E26" w:rsidRPr="00460028" w:rsidRDefault="00914E26" w:rsidP="00914E26">
            <w:pPr>
              <w:pStyle w:val="Tabletext"/>
            </w:pPr>
          </w:p>
        </w:tc>
      </w:tr>
      <w:tr w:rsidR="005E4659" w:rsidRPr="00460028" w14:paraId="1277A508" w14:textId="77777777" w:rsidTr="005E4659">
        <w:trPr>
          <w:trHeight w:val="851"/>
        </w:trPr>
        <w:tc>
          <w:tcPr>
            <w:tcW w:w="1908" w:type="dxa"/>
            <w:vAlign w:val="center"/>
          </w:tcPr>
          <w:p w14:paraId="096CF007" w14:textId="77777777" w:rsidR="00914E26" w:rsidRPr="00460028" w:rsidRDefault="00914E26" w:rsidP="00914E26">
            <w:pPr>
              <w:pStyle w:val="Tabletext"/>
            </w:pPr>
          </w:p>
        </w:tc>
        <w:tc>
          <w:tcPr>
            <w:tcW w:w="3576" w:type="dxa"/>
            <w:vAlign w:val="center"/>
          </w:tcPr>
          <w:p w14:paraId="3340E6F4" w14:textId="77777777" w:rsidR="00914E26" w:rsidRPr="00460028" w:rsidRDefault="00914E26" w:rsidP="00914E26">
            <w:pPr>
              <w:pStyle w:val="Tabletext"/>
            </w:pPr>
          </w:p>
        </w:tc>
        <w:tc>
          <w:tcPr>
            <w:tcW w:w="5001" w:type="dxa"/>
            <w:vAlign w:val="center"/>
          </w:tcPr>
          <w:p w14:paraId="5BE8F123" w14:textId="77777777" w:rsidR="00914E26" w:rsidRPr="00460028" w:rsidRDefault="00914E26" w:rsidP="00914E26">
            <w:pPr>
              <w:pStyle w:val="Tabletext"/>
            </w:pPr>
          </w:p>
        </w:tc>
      </w:tr>
      <w:tr w:rsidR="005E4659" w:rsidRPr="00460028" w14:paraId="71F8B61E" w14:textId="77777777" w:rsidTr="005E4659">
        <w:trPr>
          <w:trHeight w:val="851"/>
        </w:trPr>
        <w:tc>
          <w:tcPr>
            <w:tcW w:w="1908" w:type="dxa"/>
            <w:vAlign w:val="center"/>
          </w:tcPr>
          <w:p w14:paraId="1302EB2B" w14:textId="77777777" w:rsidR="00914E26" w:rsidRPr="00460028" w:rsidRDefault="00914E26" w:rsidP="00914E26">
            <w:pPr>
              <w:pStyle w:val="Tabletext"/>
            </w:pPr>
          </w:p>
        </w:tc>
        <w:tc>
          <w:tcPr>
            <w:tcW w:w="3576" w:type="dxa"/>
            <w:vAlign w:val="center"/>
          </w:tcPr>
          <w:p w14:paraId="72047A21" w14:textId="77777777" w:rsidR="00914E26" w:rsidRPr="00460028" w:rsidRDefault="00914E26" w:rsidP="00914E26">
            <w:pPr>
              <w:pStyle w:val="Tabletext"/>
            </w:pPr>
          </w:p>
        </w:tc>
        <w:tc>
          <w:tcPr>
            <w:tcW w:w="5001" w:type="dxa"/>
            <w:vAlign w:val="center"/>
          </w:tcPr>
          <w:p w14:paraId="30CE35F5" w14:textId="77777777" w:rsidR="00914E26" w:rsidRPr="00460028" w:rsidRDefault="00914E26" w:rsidP="00914E26">
            <w:pPr>
              <w:pStyle w:val="Tabletext"/>
            </w:pPr>
          </w:p>
        </w:tc>
      </w:tr>
      <w:tr w:rsidR="005E4659" w:rsidRPr="00460028" w14:paraId="1B712176" w14:textId="77777777" w:rsidTr="005E4659">
        <w:trPr>
          <w:trHeight w:val="851"/>
        </w:trPr>
        <w:tc>
          <w:tcPr>
            <w:tcW w:w="1908" w:type="dxa"/>
            <w:vAlign w:val="center"/>
          </w:tcPr>
          <w:p w14:paraId="6D6F8CFD" w14:textId="77777777" w:rsidR="00914E26" w:rsidRPr="00460028" w:rsidRDefault="00914E26" w:rsidP="00914E26">
            <w:pPr>
              <w:pStyle w:val="Tabletext"/>
            </w:pPr>
          </w:p>
        </w:tc>
        <w:tc>
          <w:tcPr>
            <w:tcW w:w="3576" w:type="dxa"/>
            <w:vAlign w:val="center"/>
          </w:tcPr>
          <w:p w14:paraId="6B80BBEB" w14:textId="77777777" w:rsidR="00914E26" w:rsidRPr="00460028" w:rsidRDefault="00914E26" w:rsidP="00914E26">
            <w:pPr>
              <w:pStyle w:val="Tabletext"/>
            </w:pPr>
          </w:p>
        </w:tc>
        <w:tc>
          <w:tcPr>
            <w:tcW w:w="5001" w:type="dxa"/>
            <w:vAlign w:val="center"/>
          </w:tcPr>
          <w:p w14:paraId="44B629DF" w14:textId="77777777" w:rsidR="00914E26" w:rsidRPr="00460028" w:rsidRDefault="00914E26" w:rsidP="00914E26">
            <w:pPr>
              <w:pStyle w:val="Tabletext"/>
            </w:pPr>
          </w:p>
        </w:tc>
      </w:tr>
    </w:tbl>
    <w:p w14:paraId="5E1D705A" w14:textId="77777777" w:rsidR="00914E26" w:rsidRDefault="00914E26" w:rsidP="00D74AE1"/>
    <w:p w14:paraId="2A6C0749"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C76B916" w14:textId="0A7F97A9" w:rsidR="000C0689"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C0689">
        <w:t>1</w:t>
      </w:r>
      <w:r w:rsidR="000C0689">
        <w:rPr>
          <w:rFonts w:eastAsiaTheme="minorEastAsia"/>
          <w:b w:val="0"/>
          <w:color w:val="auto"/>
          <w:lang w:val="en-AU" w:eastAsia="en-AU"/>
        </w:rPr>
        <w:tab/>
      </w:r>
      <w:r w:rsidR="000C0689">
        <w:t>INTRODUCTION</w:t>
      </w:r>
      <w:r w:rsidR="000C0689">
        <w:tab/>
      </w:r>
      <w:r w:rsidR="000C0689">
        <w:fldChar w:fldCharType="begin"/>
      </w:r>
      <w:r w:rsidR="000C0689">
        <w:instrText xml:space="preserve"> PAGEREF _Toc21626154 \h </w:instrText>
      </w:r>
      <w:r w:rsidR="000C0689">
        <w:fldChar w:fldCharType="separate"/>
      </w:r>
      <w:r w:rsidR="000C0689">
        <w:t>4</w:t>
      </w:r>
      <w:r w:rsidR="000C0689">
        <w:fldChar w:fldCharType="end"/>
      </w:r>
    </w:p>
    <w:p w14:paraId="71A78E01" w14:textId="748FB420" w:rsidR="000C0689" w:rsidRDefault="000C0689">
      <w:pPr>
        <w:pStyle w:val="TOC1"/>
        <w:rPr>
          <w:rFonts w:eastAsiaTheme="minorEastAsia"/>
          <w:b w:val="0"/>
          <w:color w:val="auto"/>
          <w:lang w:val="en-AU" w:eastAsia="en-AU"/>
        </w:rPr>
      </w:pPr>
      <w:r>
        <w:t>2</w:t>
      </w:r>
      <w:r>
        <w:rPr>
          <w:rFonts w:eastAsiaTheme="minorEastAsia"/>
          <w:b w:val="0"/>
          <w:color w:val="auto"/>
          <w:lang w:val="en-AU" w:eastAsia="en-AU"/>
        </w:rPr>
        <w:tab/>
      </w:r>
      <w:r>
        <w:t>Staged Approach</w:t>
      </w:r>
      <w:r>
        <w:tab/>
      </w:r>
      <w:r>
        <w:fldChar w:fldCharType="begin"/>
      </w:r>
      <w:r>
        <w:instrText xml:space="preserve"> PAGEREF _Toc21626155 \h </w:instrText>
      </w:r>
      <w:r>
        <w:fldChar w:fldCharType="separate"/>
      </w:r>
      <w:r>
        <w:t>4</w:t>
      </w:r>
      <w:r>
        <w:fldChar w:fldCharType="end"/>
      </w:r>
    </w:p>
    <w:p w14:paraId="43FFB6DF" w14:textId="026E8DCE" w:rsidR="000C0689" w:rsidRDefault="000C0689">
      <w:pPr>
        <w:pStyle w:val="TOC2"/>
        <w:rPr>
          <w:rFonts w:eastAsiaTheme="minorEastAsia"/>
          <w:color w:val="auto"/>
          <w:lang w:val="en-AU" w:eastAsia="en-AU"/>
        </w:rPr>
      </w:pPr>
      <w:r>
        <w:t>2.1</w:t>
      </w:r>
      <w:r>
        <w:rPr>
          <w:rFonts w:eastAsiaTheme="minorEastAsia"/>
          <w:color w:val="auto"/>
          <w:lang w:val="en-AU" w:eastAsia="en-AU"/>
        </w:rPr>
        <w:tab/>
      </w:r>
      <w:r>
        <w:t>Stage 1: Propose Technology</w:t>
      </w:r>
      <w:r>
        <w:tab/>
      </w:r>
      <w:r>
        <w:fldChar w:fldCharType="begin"/>
      </w:r>
      <w:r>
        <w:instrText xml:space="preserve"> PAGEREF _Toc21626156 \h </w:instrText>
      </w:r>
      <w:r>
        <w:fldChar w:fldCharType="separate"/>
      </w:r>
      <w:r>
        <w:t>4</w:t>
      </w:r>
      <w:r>
        <w:fldChar w:fldCharType="end"/>
      </w:r>
    </w:p>
    <w:p w14:paraId="44176240" w14:textId="4327431F" w:rsidR="000C0689" w:rsidRDefault="000C0689">
      <w:pPr>
        <w:pStyle w:val="TOC2"/>
        <w:rPr>
          <w:rFonts w:eastAsiaTheme="minorEastAsia"/>
          <w:color w:val="auto"/>
          <w:lang w:val="en-AU" w:eastAsia="en-AU"/>
        </w:rPr>
      </w:pPr>
      <w:r>
        <w:t>2.2</w:t>
      </w:r>
      <w:r>
        <w:rPr>
          <w:rFonts w:eastAsiaTheme="minorEastAsia"/>
          <w:color w:val="auto"/>
          <w:lang w:val="en-AU" w:eastAsia="en-AU"/>
        </w:rPr>
        <w:tab/>
      </w:r>
      <w:r>
        <w:t>Stage 2: Review</w:t>
      </w:r>
      <w:r>
        <w:tab/>
      </w:r>
      <w:r>
        <w:fldChar w:fldCharType="begin"/>
      </w:r>
      <w:r>
        <w:instrText xml:space="preserve"> PAGEREF _Toc21626157 \h </w:instrText>
      </w:r>
      <w:r>
        <w:fldChar w:fldCharType="separate"/>
      </w:r>
      <w:r>
        <w:t>4</w:t>
      </w:r>
      <w:r>
        <w:fldChar w:fldCharType="end"/>
      </w:r>
    </w:p>
    <w:p w14:paraId="502117E7" w14:textId="1D19E2A8" w:rsidR="000C0689" w:rsidRDefault="000C0689">
      <w:pPr>
        <w:pStyle w:val="TOC1"/>
        <w:rPr>
          <w:rFonts w:eastAsiaTheme="minorEastAsia"/>
          <w:b w:val="0"/>
          <w:color w:val="auto"/>
          <w:lang w:val="en-AU" w:eastAsia="en-AU"/>
        </w:rPr>
      </w:pPr>
      <w:r>
        <w:t>3</w:t>
      </w:r>
      <w:r>
        <w:rPr>
          <w:rFonts w:eastAsiaTheme="minorEastAsia"/>
          <w:b w:val="0"/>
          <w:color w:val="auto"/>
          <w:lang w:val="en-AU" w:eastAsia="en-AU"/>
        </w:rPr>
        <w:tab/>
      </w:r>
      <w:r>
        <w:t>Outcome of Review</w:t>
      </w:r>
      <w:r>
        <w:tab/>
      </w:r>
      <w:r>
        <w:fldChar w:fldCharType="begin"/>
      </w:r>
      <w:r>
        <w:instrText xml:space="preserve"> PAGEREF _Toc21626158 \h </w:instrText>
      </w:r>
      <w:r>
        <w:fldChar w:fldCharType="separate"/>
      </w:r>
      <w:r>
        <w:t>4</w:t>
      </w:r>
      <w:r>
        <w:fldChar w:fldCharType="end"/>
      </w:r>
    </w:p>
    <w:p w14:paraId="209ECCEA" w14:textId="6B2AA0C7" w:rsidR="000C0689" w:rsidRDefault="000C0689">
      <w:pPr>
        <w:pStyle w:val="TOC4"/>
        <w:rPr>
          <w:rFonts w:eastAsiaTheme="minorEastAsia"/>
          <w:b w:val="0"/>
          <w:noProof/>
          <w:color w:val="auto"/>
          <w:lang w:val="en-AU" w:eastAsia="en-AU"/>
        </w:rPr>
      </w:pPr>
      <w:r w:rsidRPr="009F6327">
        <w:rPr>
          <w:noProof/>
          <w:u w:color="407EC9"/>
        </w:rPr>
        <w:t>ANNEX A</w:t>
      </w:r>
      <w:r>
        <w:rPr>
          <w:rFonts w:eastAsiaTheme="minorEastAsia"/>
          <w:b w:val="0"/>
          <w:noProof/>
          <w:color w:val="auto"/>
          <w:lang w:val="en-AU" w:eastAsia="en-AU"/>
        </w:rPr>
        <w:tab/>
      </w:r>
      <w:r w:rsidRPr="009F6327">
        <w:rPr>
          <w:noProof/>
          <w:highlight w:val="yellow"/>
        </w:rPr>
        <w:t>Emerging</w:t>
      </w:r>
      <w:r>
        <w:rPr>
          <w:noProof/>
        </w:rPr>
        <w:t xml:space="preserve"> Technologies – Review Table</w:t>
      </w:r>
      <w:r>
        <w:rPr>
          <w:noProof/>
        </w:rPr>
        <w:tab/>
      </w:r>
      <w:r>
        <w:rPr>
          <w:noProof/>
        </w:rPr>
        <w:fldChar w:fldCharType="begin"/>
      </w:r>
      <w:r>
        <w:rPr>
          <w:noProof/>
        </w:rPr>
        <w:instrText xml:space="preserve"> PAGEREF _Toc21626159 \h </w:instrText>
      </w:r>
      <w:r>
        <w:rPr>
          <w:noProof/>
        </w:rPr>
      </w:r>
      <w:r>
        <w:rPr>
          <w:noProof/>
        </w:rPr>
        <w:fldChar w:fldCharType="separate"/>
      </w:r>
      <w:r>
        <w:rPr>
          <w:noProof/>
        </w:rPr>
        <w:t>5</w:t>
      </w:r>
      <w:r>
        <w:rPr>
          <w:noProof/>
        </w:rPr>
        <w:fldChar w:fldCharType="end"/>
      </w:r>
    </w:p>
    <w:p w14:paraId="00E53DEF" w14:textId="0D2C6DA3" w:rsidR="00642025" w:rsidRPr="0093492E" w:rsidRDefault="004A4EC4" w:rsidP="00BA5754">
      <w:pPr>
        <w:rPr>
          <w:noProof/>
        </w:rPr>
      </w:pPr>
      <w:r>
        <w:rPr>
          <w:noProof/>
        </w:rPr>
        <w:fldChar w:fldCharType="end"/>
      </w:r>
    </w:p>
    <w:p w14:paraId="7FA29B2E" w14:textId="2B3740FA" w:rsidR="00B07717" w:rsidRPr="00161325" w:rsidRDefault="00B07717" w:rsidP="007D1805">
      <w:pPr>
        <w:pStyle w:val="TableofFigures"/>
      </w:pPr>
    </w:p>
    <w:p w14:paraId="1C282AA0" w14:textId="77777777" w:rsidR="00790277" w:rsidRPr="0007199C" w:rsidRDefault="00790277" w:rsidP="003274DB">
      <w:pPr>
        <w:rPr>
          <w:rPrChange w:id="7" w:author="Plenary Room" w:date="2019-10-10T16:40:00Z">
            <w:rPr>
              <w:lang w:val="fr-FR"/>
            </w:rPr>
          </w:rPrChange>
        </w:rPr>
        <w:sectPr w:rsidR="00790277" w:rsidRPr="0007199C"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BF7F9CA" w14:textId="77777777" w:rsidR="004944C8" w:rsidRDefault="00ED4450" w:rsidP="00DE2814">
      <w:pPr>
        <w:pStyle w:val="Heading1"/>
      </w:pPr>
      <w:bookmarkStart w:id="8" w:name="_Toc21626154"/>
      <w:r>
        <w:lastRenderedPageBreak/>
        <w:t>INTRODUCTION</w:t>
      </w:r>
      <w:bookmarkEnd w:id="8"/>
    </w:p>
    <w:p w14:paraId="0336A708" w14:textId="77777777" w:rsidR="004944C8" w:rsidRDefault="004944C8" w:rsidP="004944C8">
      <w:pPr>
        <w:pStyle w:val="Heading1separatationline"/>
      </w:pPr>
    </w:p>
    <w:p w14:paraId="0976045F" w14:textId="77777777" w:rsidR="00181DEC" w:rsidRPr="00887F59" w:rsidRDefault="00181DEC" w:rsidP="00181DEC">
      <w:pPr>
        <w:pStyle w:val="BodyText"/>
      </w:pPr>
      <w:r w:rsidRPr="00887F59">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http://www.dictionary.com) </w:t>
      </w:r>
    </w:p>
    <w:p w14:paraId="0F925B73" w14:textId="4430AFE5" w:rsidR="00181DEC" w:rsidRPr="00887F59" w:rsidRDefault="00181DEC" w:rsidP="00181DEC">
      <w:pPr>
        <w:pStyle w:val="BodyText"/>
      </w:pPr>
      <w:r w:rsidRPr="00887F59">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w:t>
      </w:r>
      <w:del w:id="9" w:author="Plenary Room" w:date="2019-10-10T16:42:00Z">
        <w:r w:rsidRPr="00887F59" w:rsidDel="0007199C">
          <w:delText>context of e-navigation</w:delText>
        </w:r>
      </w:del>
      <w:ins w:id="10" w:author="Plenary Room" w:date="2019-10-10T16:42:00Z">
        <w:r w:rsidR="0007199C">
          <w:t>remit of IALA</w:t>
        </w:r>
      </w:ins>
      <w:bookmarkStart w:id="11" w:name="_GoBack"/>
      <w:bookmarkEnd w:id="11"/>
      <w:r w:rsidRPr="00887F59">
        <w:t xml:space="preserve">. </w:t>
      </w:r>
    </w:p>
    <w:p w14:paraId="7CCB0152" w14:textId="558DCCA3" w:rsidR="00181DEC" w:rsidRDefault="00181DEC" w:rsidP="00181DEC">
      <w:pPr>
        <w:pStyle w:val="BodyText"/>
      </w:pPr>
      <w:r w:rsidRPr="00887F59">
        <w:t xml:space="preserve">For this purpose, </w:t>
      </w:r>
      <w:r>
        <w:t>a</w:t>
      </w:r>
      <w:r w:rsidRPr="00887F59">
        <w:t xml:space="preserve"> simplified set of assessment criteria has been established to provide a consistent review approach. However, it is recognised that innovation and new technologies cannot always be easily measured by extant processes. Accordingly, the review process </w:t>
      </w:r>
      <w:r>
        <w:t xml:space="preserve">is to be considered an initial step in determining further steps that may be taken to confirm that a technology is appropriate and feasible for the use of IALA members.  </w:t>
      </w:r>
      <w:r w:rsidRPr="0056334C">
        <w:t>When providing information on a new technology the organisation which provides the information also shall identify how the technology may be used by IALA members.</w:t>
      </w:r>
      <w:r>
        <w:t xml:space="preserve"> </w:t>
      </w:r>
    </w:p>
    <w:p w14:paraId="79ADD52F" w14:textId="58617BFF" w:rsidR="00A524B5" w:rsidRDefault="00181DEC" w:rsidP="00181DEC">
      <w:pPr>
        <w:pStyle w:val="Heading1"/>
      </w:pPr>
      <w:bookmarkStart w:id="12" w:name="_Toc21626155"/>
      <w:r>
        <w:t>Staged Approach</w:t>
      </w:r>
      <w:bookmarkEnd w:id="12"/>
    </w:p>
    <w:p w14:paraId="1CD8629D" w14:textId="77777777" w:rsidR="00A524B5" w:rsidRDefault="00A524B5" w:rsidP="00A524B5">
      <w:pPr>
        <w:pStyle w:val="Heading2separationline"/>
      </w:pPr>
    </w:p>
    <w:p w14:paraId="344BE24C" w14:textId="5E42C631" w:rsidR="004944C8" w:rsidRPr="00A748A1" w:rsidRDefault="00181DEC" w:rsidP="00A748A1">
      <w:pPr>
        <w:pStyle w:val="BodyText"/>
      </w:pPr>
      <w:r>
        <w:t xml:space="preserve">While the template provided in this guideline can be used in isolation, there is benefit in sharing the results of an initial review with IALA for consideration in the appropriate IALA Committee.  </w:t>
      </w:r>
      <w:r w:rsidRPr="003901E8">
        <w:t>The staged approach is identified within the context of a review within the IALA ENAV Committee.</w:t>
      </w:r>
      <w:r>
        <w:t xml:space="preserve">  </w:t>
      </w:r>
    </w:p>
    <w:p w14:paraId="5E355F77" w14:textId="182826F3" w:rsidR="00A524B5" w:rsidRDefault="00181DEC" w:rsidP="00F11764">
      <w:pPr>
        <w:pStyle w:val="Heading2"/>
      </w:pPr>
      <w:bookmarkStart w:id="13" w:name="_Toc21626156"/>
      <w:r>
        <w:t>Stage 1: Propose Technology</w:t>
      </w:r>
      <w:bookmarkEnd w:id="13"/>
      <w:r>
        <w:t xml:space="preserve"> </w:t>
      </w:r>
    </w:p>
    <w:p w14:paraId="409C3A9D" w14:textId="77777777" w:rsidR="00A524B5" w:rsidRDefault="00A524B5" w:rsidP="00A524B5">
      <w:pPr>
        <w:pStyle w:val="Heading2separationline"/>
      </w:pPr>
    </w:p>
    <w:p w14:paraId="2A234612" w14:textId="155DC047" w:rsidR="00181DEC" w:rsidRDefault="00181DEC" w:rsidP="00181DEC">
      <w:pPr>
        <w:pStyle w:val="BodyText"/>
      </w:pPr>
      <w:r>
        <w:t>The proposers of a new candidate Technology are requested to answer questions in ‘Technology Candidate Response’ column within the table</w:t>
      </w:r>
      <w:r w:rsidR="003901E8">
        <w:t xml:space="preserve"> in Annex A</w:t>
      </w:r>
      <w:r>
        <w:t xml:space="preserve">.  The proposal, along with any supporting input paper and presentation on the technology, </w:t>
      </w:r>
      <w:r w:rsidR="003901E8">
        <w:t>should</w:t>
      </w:r>
      <w:r>
        <w:t xml:space="preserve"> be provided as input to the </w:t>
      </w:r>
      <w:r w:rsidR="00FE2317">
        <w:t>appropriate</w:t>
      </w:r>
      <w:r>
        <w:t xml:space="preserve"> Committee.  </w:t>
      </w:r>
    </w:p>
    <w:p w14:paraId="55D67DEF" w14:textId="3F1AACF5" w:rsidR="00181DEC" w:rsidRDefault="00181DEC" w:rsidP="00181DEC">
      <w:pPr>
        <w:pStyle w:val="Heading2"/>
      </w:pPr>
      <w:bookmarkStart w:id="14" w:name="_Toc21626157"/>
      <w:r>
        <w:t>Stage 2: Review</w:t>
      </w:r>
      <w:bookmarkEnd w:id="14"/>
      <w:r>
        <w:t xml:space="preserve"> </w:t>
      </w:r>
    </w:p>
    <w:p w14:paraId="20AA0AF9" w14:textId="77777777" w:rsidR="00181DEC" w:rsidRDefault="00181DEC" w:rsidP="00181DEC">
      <w:pPr>
        <w:pStyle w:val="Heading2separationline"/>
      </w:pPr>
    </w:p>
    <w:p w14:paraId="6E441B50" w14:textId="51EED4C8" w:rsidR="003901E8" w:rsidRDefault="003901E8" w:rsidP="003901E8">
      <w:pPr>
        <w:pStyle w:val="BodyText"/>
        <w:rPr>
          <w:rFonts w:eastAsia="Calibri"/>
          <w:lang w:eastAsia="de-DE"/>
        </w:rPr>
      </w:pPr>
      <w:r>
        <w:rPr>
          <w:rFonts w:eastAsia="Calibri"/>
          <w:lang w:eastAsia="de-DE"/>
        </w:rPr>
        <w:t>Once the table has been completed, if submitted, IALA will review the findings and identify next steps, including providing indication if the candidate technology appears to be suitable for further, more detailed, analysis.</w:t>
      </w:r>
    </w:p>
    <w:p w14:paraId="5265E76E" w14:textId="39441291" w:rsidR="00917DAC" w:rsidRDefault="00917DAC" w:rsidP="003901E8">
      <w:pPr>
        <w:pStyle w:val="BodyText"/>
        <w:rPr>
          <w:rFonts w:eastAsia="Calibri"/>
          <w:lang w:eastAsia="de-DE"/>
        </w:rPr>
      </w:pPr>
      <w:r>
        <w:rPr>
          <w:rFonts w:eastAsia="Calibri"/>
          <w:lang w:eastAsia="de-DE"/>
        </w:rPr>
        <w:t xml:space="preserve">Each element provided in the table will be reviewed and marked as Red, Amber or Green, depending on the expert opinion as to the suitability of the technology to address that criteria.  </w:t>
      </w:r>
    </w:p>
    <w:p w14:paraId="4139CBD4" w14:textId="7A080BBA" w:rsidR="00917DAC" w:rsidRDefault="00917DAC" w:rsidP="00917DAC">
      <w:pPr>
        <w:pStyle w:val="Heading1"/>
      </w:pPr>
      <w:bookmarkStart w:id="15" w:name="_Toc21626158"/>
      <w:r>
        <w:t>Outcome of Review</w:t>
      </w:r>
      <w:bookmarkEnd w:id="15"/>
    </w:p>
    <w:p w14:paraId="614D66C5" w14:textId="77777777" w:rsidR="00917DAC" w:rsidRDefault="00917DAC" w:rsidP="00917DAC">
      <w:pPr>
        <w:pStyle w:val="Heading2separationline"/>
      </w:pPr>
    </w:p>
    <w:p w14:paraId="716C7CD7" w14:textId="506D4094" w:rsidR="00917DAC" w:rsidRPr="00A748A1" w:rsidRDefault="00917DAC" w:rsidP="00917DAC">
      <w:pPr>
        <w:pStyle w:val="BodyText"/>
      </w:pPr>
      <w:r>
        <w:t xml:space="preserve">When a review is completed, a rating of Red, Amber or Green will be identified.  Technologies rated Red are not considered suitable for </w:t>
      </w:r>
      <w:del w:id="16" w:author="Plenary Room" w:date="2019-10-10T16:40:00Z">
        <w:r w:rsidDel="0007199C">
          <w:delText>use by IALA members</w:delText>
        </w:r>
      </w:del>
      <w:ins w:id="17" w:author="Plenary Room" w:date="2019-10-10T16:41:00Z">
        <w:r w:rsidR="0007199C">
          <w:t xml:space="preserve">use within </w:t>
        </w:r>
      </w:ins>
      <w:ins w:id="18" w:author="Plenary Room" w:date="2019-10-10T16:40:00Z">
        <w:r w:rsidR="0007199C">
          <w:t>a given context</w:t>
        </w:r>
      </w:ins>
      <w:r>
        <w:t xml:space="preserve">; technologies rated Amber could be considered for use with possible changes or development required; technologies rated Green could be considered suitable for use </w:t>
      </w:r>
      <w:ins w:id="19" w:author="Plenary Room" w:date="2019-10-10T16:41:00Z">
        <w:r w:rsidR="0007199C">
          <w:t>within a given context</w:t>
        </w:r>
      </w:ins>
      <w:del w:id="20" w:author="Plenary Room" w:date="2019-10-10T16:41:00Z">
        <w:r w:rsidDel="0007199C">
          <w:delText>by IALA members</w:delText>
        </w:r>
      </w:del>
      <w:r>
        <w:t xml:space="preserve">.  </w:t>
      </w:r>
    </w:p>
    <w:p w14:paraId="1F27CFF6" w14:textId="77777777" w:rsidR="006A57DE" w:rsidRPr="00CD68E4" w:rsidRDefault="006A57DE" w:rsidP="003901E8">
      <w:pPr>
        <w:pStyle w:val="BodyText"/>
        <w:rPr>
          <w:rFonts w:eastAsia="Calibri"/>
          <w:lang w:eastAsia="de-DE"/>
        </w:rPr>
      </w:pPr>
    </w:p>
    <w:p w14:paraId="0B0EB1DB" w14:textId="14E8EA29" w:rsidR="00181DEC" w:rsidRDefault="00181DEC" w:rsidP="006A57DE">
      <w:pPr>
        <w:pStyle w:val="BodyText"/>
      </w:pPr>
    </w:p>
    <w:p w14:paraId="1E86C241" w14:textId="77777777" w:rsidR="00181DEC" w:rsidRDefault="00181DEC" w:rsidP="006A57DE">
      <w:pPr>
        <w:pStyle w:val="BodyText"/>
        <w:sectPr w:rsidR="00181DEC" w:rsidSect="00C716E5">
          <w:headerReference w:type="even" r:id="rId22"/>
          <w:headerReference w:type="default" r:id="rId23"/>
          <w:headerReference w:type="first" r:id="rId24"/>
          <w:pgSz w:w="11906" w:h="16838" w:code="9"/>
          <w:pgMar w:top="567" w:right="794" w:bottom="567" w:left="907" w:header="850" w:footer="850" w:gutter="0"/>
          <w:cols w:space="708"/>
          <w:docGrid w:linePitch="360"/>
        </w:sectPr>
      </w:pPr>
    </w:p>
    <w:p w14:paraId="618C11A7" w14:textId="5019EFBA" w:rsidR="00181DEC" w:rsidRPr="00B54EC5" w:rsidRDefault="000C0689" w:rsidP="003901E8">
      <w:pPr>
        <w:pStyle w:val="Annex"/>
      </w:pPr>
      <w:bookmarkStart w:id="21" w:name="_Toc21626159"/>
      <w:r w:rsidRPr="000C0689">
        <w:rPr>
          <w:highlight w:val="yellow"/>
        </w:rPr>
        <w:lastRenderedPageBreak/>
        <w:t>Emerging</w:t>
      </w:r>
      <w:r w:rsidR="00181DEC">
        <w:t xml:space="preserve"> Technologies –</w:t>
      </w:r>
      <w:r w:rsidR="006A57DE">
        <w:t xml:space="preserve"> </w:t>
      </w:r>
      <w:r w:rsidR="00181DEC">
        <w:t>Review Table</w:t>
      </w:r>
      <w:bookmarkEnd w:id="21"/>
      <w:r w:rsidR="006A57DE">
        <w:t xml:space="preserve"> </w:t>
      </w:r>
    </w:p>
    <w:p w14:paraId="558E2DE0" w14:textId="77777777" w:rsidR="00181DEC" w:rsidRPr="005A0DE1" w:rsidRDefault="00181DEC" w:rsidP="00181DEC">
      <w:pPr>
        <w:pStyle w:val="Subtitle"/>
        <w:rPr>
          <w:lang w:eastAsia="en-GB"/>
        </w:rPr>
      </w:pPr>
    </w:p>
    <w:tbl>
      <w:tblPr>
        <w:tblW w:w="5016"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233"/>
        <w:gridCol w:w="2302"/>
        <w:gridCol w:w="2505"/>
        <w:gridCol w:w="2704"/>
        <w:gridCol w:w="4504"/>
        <w:gridCol w:w="1927"/>
      </w:tblGrid>
      <w:tr w:rsidR="00181DEC" w:rsidRPr="005A0DE1" w14:paraId="257DAD89" w14:textId="77777777" w:rsidTr="00181DEC">
        <w:trPr>
          <w:cantSplit/>
          <w:trHeight w:val="1299"/>
          <w:tblHeader/>
        </w:trPr>
        <w:tc>
          <w:tcPr>
            <w:tcW w:w="406" w:type="pct"/>
            <w:vMerge w:val="restart"/>
            <w:shd w:val="clear" w:color="auto" w:fill="365F91"/>
            <w:vAlign w:val="center"/>
          </w:tcPr>
          <w:p w14:paraId="4A82CE08" w14:textId="77777777" w:rsidR="00181DEC" w:rsidRPr="005A0DE1" w:rsidRDefault="00181DEC" w:rsidP="00181DEC">
            <w:pPr>
              <w:keepNext/>
              <w:keepLines/>
              <w:spacing w:before="60" w:after="60"/>
              <w:rPr>
                <w:rFonts w:ascii="Calibri" w:hAnsi="Calibri"/>
                <w:b/>
                <w:bCs/>
                <w:color w:val="FFFFFF"/>
                <w:szCs w:val="18"/>
              </w:rPr>
            </w:pPr>
          </w:p>
        </w:tc>
        <w:tc>
          <w:tcPr>
            <w:tcW w:w="758" w:type="pct"/>
            <w:vMerge w:val="restart"/>
            <w:shd w:val="clear" w:color="auto" w:fill="365F91"/>
            <w:vAlign w:val="center"/>
          </w:tcPr>
          <w:p w14:paraId="1726D2B7" w14:textId="77777777" w:rsidR="00181DEC" w:rsidRPr="005A0DE1" w:rsidRDefault="00181DEC" w:rsidP="00181DEC">
            <w:pPr>
              <w:keepNext/>
              <w:keepLines/>
              <w:spacing w:before="60" w:after="60"/>
              <w:rPr>
                <w:rFonts w:ascii="Calibri" w:hAnsi="Calibri"/>
                <w:b/>
                <w:bCs/>
                <w:color w:val="FFFFFF"/>
                <w:szCs w:val="18"/>
              </w:rPr>
            </w:pPr>
            <w:r>
              <w:rPr>
                <w:rFonts w:ascii="Calibri" w:hAnsi="Calibri"/>
                <w:b/>
                <w:bCs/>
                <w:color w:val="FFFFFF"/>
                <w:szCs w:val="18"/>
              </w:rPr>
              <w:t xml:space="preserve">Question </w:t>
            </w:r>
          </w:p>
        </w:tc>
        <w:tc>
          <w:tcPr>
            <w:tcW w:w="1716" w:type="pct"/>
            <w:gridSpan w:val="2"/>
            <w:shd w:val="clear" w:color="auto" w:fill="365F91"/>
            <w:vAlign w:val="center"/>
          </w:tcPr>
          <w:p w14:paraId="476E66BC" w14:textId="77777777" w:rsidR="00181DEC"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Technology Candidate Response</w:t>
            </w:r>
          </w:p>
        </w:tc>
        <w:tc>
          <w:tcPr>
            <w:tcW w:w="1484" w:type="pct"/>
            <w:shd w:val="clear" w:color="auto" w:fill="365F91"/>
          </w:tcPr>
          <w:p w14:paraId="7168133C" w14:textId="77777777" w:rsidR="00181DEC" w:rsidRDefault="00181DEC" w:rsidP="00181DEC">
            <w:pPr>
              <w:keepNext/>
              <w:keepLines/>
              <w:spacing w:before="60" w:after="60"/>
              <w:jc w:val="center"/>
              <w:rPr>
                <w:rFonts w:ascii="Calibri" w:hAnsi="Calibri"/>
                <w:b/>
                <w:bCs/>
                <w:color w:val="FFFFFF"/>
                <w:szCs w:val="18"/>
              </w:rPr>
            </w:pPr>
          </w:p>
          <w:p w14:paraId="40B6D5F0" w14:textId="77777777" w:rsidR="00181DEC" w:rsidRDefault="00181DEC" w:rsidP="00181DEC">
            <w:pPr>
              <w:keepNext/>
              <w:keepLines/>
              <w:spacing w:before="60" w:after="60"/>
              <w:jc w:val="center"/>
              <w:rPr>
                <w:rFonts w:ascii="Calibri" w:hAnsi="Calibri"/>
                <w:b/>
                <w:bCs/>
                <w:color w:val="FFFFFF"/>
                <w:szCs w:val="18"/>
              </w:rPr>
            </w:pPr>
          </w:p>
          <w:p w14:paraId="413A3CD1" w14:textId="77777777" w:rsidR="00181DEC"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Working Group Response</w:t>
            </w:r>
          </w:p>
        </w:tc>
        <w:tc>
          <w:tcPr>
            <w:tcW w:w="63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181DEC" w:rsidRPr="00B54EC5" w14:paraId="71D3FC6B" w14:textId="77777777" w:rsidTr="00181DEC">
              <w:trPr>
                <w:cantSplit/>
                <w:trHeight w:val="1146"/>
              </w:trPr>
              <w:tc>
                <w:tcPr>
                  <w:tcW w:w="1653" w:type="pct"/>
                  <w:shd w:val="clear" w:color="auto" w:fill="92D050"/>
                </w:tcPr>
                <w:p w14:paraId="723BF597" w14:textId="77777777" w:rsidR="00181DEC" w:rsidRPr="00B54EC5" w:rsidRDefault="00181DEC" w:rsidP="00181DEC">
                  <w:pPr>
                    <w:keepNext/>
                    <w:keepLines/>
                    <w:tabs>
                      <w:tab w:val="center" w:pos="500"/>
                    </w:tabs>
                    <w:spacing w:before="60" w:after="60"/>
                    <w:jc w:val="center"/>
                    <w:rPr>
                      <w:rFonts w:ascii="Calibri" w:hAnsi="Calibri"/>
                      <w:b/>
                      <w:bCs/>
                      <w:szCs w:val="18"/>
                    </w:rPr>
                  </w:pPr>
                  <w:r w:rsidRPr="00B54EC5">
                    <w:rPr>
                      <w:rFonts w:ascii="Calibri" w:hAnsi="Calibri"/>
                      <w:b/>
                      <w:bCs/>
                      <w:szCs w:val="18"/>
                    </w:rPr>
                    <w:t>Green</w:t>
                  </w:r>
                </w:p>
              </w:tc>
              <w:tc>
                <w:tcPr>
                  <w:tcW w:w="1728" w:type="pct"/>
                  <w:shd w:val="clear" w:color="auto" w:fill="FFFF00"/>
                </w:tcPr>
                <w:p w14:paraId="01498FA1" w14:textId="77777777" w:rsidR="00181DEC" w:rsidRPr="00B54EC5" w:rsidRDefault="00181DEC" w:rsidP="00181DEC">
                  <w:pPr>
                    <w:keepNext/>
                    <w:keepLines/>
                    <w:spacing w:before="60" w:after="60"/>
                    <w:jc w:val="center"/>
                    <w:rPr>
                      <w:rFonts w:ascii="Calibri" w:hAnsi="Calibri"/>
                      <w:b/>
                      <w:bCs/>
                      <w:szCs w:val="18"/>
                    </w:rPr>
                  </w:pPr>
                  <w:r>
                    <w:rPr>
                      <w:rFonts w:ascii="Calibri" w:hAnsi="Calibri"/>
                      <w:b/>
                      <w:bCs/>
                      <w:szCs w:val="18"/>
                    </w:rPr>
                    <w:t>Amber</w:t>
                  </w:r>
                </w:p>
              </w:tc>
              <w:tc>
                <w:tcPr>
                  <w:tcW w:w="1620" w:type="pct"/>
                  <w:shd w:val="clear" w:color="auto" w:fill="FF0000"/>
                </w:tcPr>
                <w:p w14:paraId="7E17CB02" w14:textId="77777777" w:rsidR="00181DEC" w:rsidRPr="00B54EC5" w:rsidRDefault="00181DEC" w:rsidP="00181DEC">
                  <w:pPr>
                    <w:keepNext/>
                    <w:keepLines/>
                    <w:spacing w:before="60" w:after="60"/>
                    <w:jc w:val="center"/>
                    <w:rPr>
                      <w:rFonts w:ascii="Calibri" w:hAnsi="Calibri"/>
                      <w:b/>
                      <w:bCs/>
                      <w:szCs w:val="18"/>
                    </w:rPr>
                  </w:pPr>
                  <w:r w:rsidRPr="00B54EC5">
                    <w:rPr>
                      <w:rFonts w:ascii="Calibri" w:hAnsi="Calibri"/>
                      <w:b/>
                      <w:bCs/>
                      <w:szCs w:val="18"/>
                    </w:rPr>
                    <w:t>Red</w:t>
                  </w:r>
                </w:p>
              </w:tc>
            </w:tr>
          </w:tbl>
          <w:p w14:paraId="6C878171" w14:textId="77777777" w:rsidR="00181DEC" w:rsidRDefault="00181DEC" w:rsidP="00181DEC">
            <w:pPr>
              <w:keepNext/>
              <w:keepLines/>
              <w:spacing w:before="60" w:after="60"/>
              <w:jc w:val="center"/>
              <w:rPr>
                <w:rFonts w:ascii="Calibri" w:hAnsi="Calibri"/>
                <w:b/>
                <w:bCs/>
                <w:color w:val="FFFFFF"/>
                <w:szCs w:val="18"/>
              </w:rPr>
            </w:pPr>
          </w:p>
        </w:tc>
      </w:tr>
      <w:tr w:rsidR="00181DEC" w:rsidRPr="005A0DE1" w14:paraId="0CC6AB4B" w14:textId="77777777" w:rsidTr="00181DEC">
        <w:trPr>
          <w:cantSplit/>
          <w:trHeight w:val="128"/>
        </w:trPr>
        <w:tc>
          <w:tcPr>
            <w:tcW w:w="406" w:type="pct"/>
            <w:vMerge/>
            <w:shd w:val="clear" w:color="auto" w:fill="365F91"/>
          </w:tcPr>
          <w:p w14:paraId="61772062" w14:textId="77777777" w:rsidR="00181DEC" w:rsidRPr="005A0DE1" w:rsidRDefault="00181DEC" w:rsidP="00181DEC">
            <w:pPr>
              <w:keepNext/>
              <w:keepLines/>
              <w:spacing w:before="60" w:after="60"/>
              <w:rPr>
                <w:rFonts w:ascii="Calibri" w:hAnsi="Calibri"/>
                <w:b/>
                <w:bCs/>
                <w:color w:val="FFFFFF"/>
                <w:szCs w:val="18"/>
              </w:rPr>
            </w:pPr>
          </w:p>
        </w:tc>
        <w:tc>
          <w:tcPr>
            <w:tcW w:w="758" w:type="pct"/>
            <w:vMerge/>
            <w:shd w:val="clear" w:color="auto" w:fill="365F91"/>
          </w:tcPr>
          <w:p w14:paraId="3222319C" w14:textId="77777777" w:rsidR="00181DEC" w:rsidRPr="005A0DE1" w:rsidRDefault="00181DEC" w:rsidP="00181DEC">
            <w:pPr>
              <w:keepNext/>
              <w:keepLines/>
              <w:spacing w:before="60" w:after="60"/>
              <w:jc w:val="center"/>
              <w:rPr>
                <w:rFonts w:ascii="Calibri" w:hAnsi="Calibri"/>
                <w:b/>
                <w:bCs/>
                <w:color w:val="FFFFFF"/>
                <w:szCs w:val="18"/>
              </w:rPr>
            </w:pPr>
          </w:p>
        </w:tc>
        <w:tc>
          <w:tcPr>
            <w:tcW w:w="825" w:type="pct"/>
            <w:shd w:val="clear" w:color="auto" w:fill="365F91"/>
          </w:tcPr>
          <w:p w14:paraId="64D5F7A0" w14:textId="77777777" w:rsidR="00181DEC" w:rsidRPr="005A0DE1"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Infrastructure</w:t>
            </w:r>
          </w:p>
        </w:tc>
        <w:tc>
          <w:tcPr>
            <w:tcW w:w="891" w:type="pct"/>
            <w:shd w:val="clear" w:color="auto" w:fill="365F91"/>
          </w:tcPr>
          <w:p w14:paraId="7F8999AD" w14:textId="77777777" w:rsidR="00181DEC" w:rsidRPr="005A0DE1"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User</w:t>
            </w:r>
          </w:p>
        </w:tc>
        <w:tc>
          <w:tcPr>
            <w:tcW w:w="1484" w:type="pct"/>
            <w:shd w:val="clear" w:color="auto" w:fill="365F91"/>
          </w:tcPr>
          <w:p w14:paraId="5CD978E8" w14:textId="77777777" w:rsidR="00181DEC" w:rsidRPr="005A0DE1" w:rsidRDefault="00181DEC" w:rsidP="00181DEC">
            <w:pPr>
              <w:keepNext/>
              <w:keepLines/>
              <w:spacing w:before="60" w:after="60"/>
              <w:jc w:val="center"/>
              <w:rPr>
                <w:rFonts w:ascii="Calibri" w:hAnsi="Calibri"/>
                <w:b/>
                <w:bCs/>
                <w:color w:val="FFFFFF"/>
                <w:szCs w:val="18"/>
              </w:rPr>
            </w:pPr>
          </w:p>
        </w:tc>
        <w:tc>
          <w:tcPr>
            <w:tcW w:w="635" w:type="pct"/>
            <w:shd w:val="clear" w:color="auto" w:fill="365F91"/>
          </w:tcPr>
          <w:p w14:paraId="1E004E40" w14:textId="77777777" w:rsidR="00181DEC" w:rsidRPr="005A0DE1"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 xml:space="preserve"> Status</w:t>
            </w:r>
          </w:p>
        </w:tc>
      </w:tr>
      <w:tr w:rsidR="00181DEC" w:rsidRPr="005A0DE1" w14:paraId="307700D3" w14:textId="77777777" w:rsidTr="00181DEC">
        <w:trPr>
          <w:cantSplit/>
        </w:trPr>
        <w:tc>
          <w:tcPr>
            <w:tcW w:w="406" w:type="pct"/>
            <w:shd w:val="clear" w:color="auto" w:fill="FFFFFF" w:themeFill="background1"/>
            <w:vAlign w:val="center"/>
          </w:tcPr>
          <w:p w14:paraId="3CA61F02"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4C00637F" w14:textId="77777777" w:rsidR="00181DEC" w:rsidRPr="005A0DE1" w:rsidRDefault="00181DEC" w:rsidP="00181DEC">
            <w:pPr>
              <w:keepLines/>
              <w:spacing w:beforeLines="60" w:before="144" w:afterLines="60" w:after="144"/>
              <w:rPr>
                <w:rFonts w:ascii="Calibri" w:hAnsi="Calibri" w:cs="Calibri"/>
                <w:szCs w:val="18"/>
              </w:rPr>
            </w:pPr>
            <w:r w:rsidRPr="00A81B10">
              <w:rPr>
                <w:rFonts w:ascii="Calibri" w:hAnsi="Calibri" w:cs="Calibri"/>
                <w:szCs w:val="18"/>
              </w:rPr>
              <w:t>Where has the referral come from?</w:t>
            </w:r>
          </w:p>
        </w:tc>
        <w:tc>
          <w:tcPr>
            <w:tcW w:w="825" w:type="pct"/>
            <w:shd w:val="clear" w:color="auto" w:fill="FFFFFF" w:themeFill="background1"/>
            <w:vAlign w:val="center"/>
          </w:tcPr>
          <w:p w14:paraId="45F5DBD3"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3FEFB95"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8063302"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50DFB030"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46DE4FF2" w14:textId="77777777" w:rsidTr="00181DEC">
        <w:trPr>
          <w:cantSplit/>
        </w:trPr>
        <w:tc>
          <w:tcPr>
            <w:tcW w:w="406" w:type="pct"/>
            <w:shd w:val="clear" w:color="auto" w:fill="FFFFFF" w:themeFill="background1"/>
            <w:vAlign w:val="center"/>
          </w:tcPr>
          <w:p w14:paraId="60675AE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7816DE87" w14:textId="77777777" w:rsidR="00181DEC" w:rsidRPr="00A81B10"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Name of technology and product name </w:t>
            </w:r>
          </w:p>
        </w:tc>
        <w:tc>
          <w:tcPr>
            <w:tcW w:w="825" w:type="pct"/>
            <w:shd w:val="clear" w:color="auto" w:fill="FFFFFF" w:themeFill="background1"/>
            <w:vAlign w:val="center"/>
          </w:tcPr>
          <w:p w14:paraId="2063CAF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2F6F461F"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AE1D08D"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240AA164"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447F356" w14:textId="77777777" w:rsidTr="00181DEC">
        <w:trPr>
          <w:cantSplit/>
        </w:trPr>
        <w:tc>
          <w:tcPr>
            <w:tcW w:w="406" w:type="pct"/>
            <w:shd w:val="clear" w:color="auto" w:fill="FFFFFF" w:themeFill="background1"/>
            <w:vAlign w:val="center"/>
          </w:tcPr>
          <w:p w14:paraId="59ADCFDA"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7C0BCF55" w14:textId="77777777" w:rsidR="00181DEC" w:rsidRPr="00A81B10" w:rsidRDefault="00181DEC" w:rsidP="00181DEC">
            <w:pPr>
              <w:keepLines/>
              <w:spacing w:beforeLines="60" w:before="144" w:afterLines="60" w:after="144"/>
              <w:rPr>
                <w:rFonts w:cstheme="minorHAnsi"/>
                <w:szCs w:val="18"/>
              </w:rPr>
            </w:pPr>
            <w:r>
              <w:rPr>
                <w:rFonts w:cstheme="minorHAnsi"/>
                <w:szCs w:val="18"/>
              </w:rPr>
              <w:t>Functional description</w:t>
            </w:r>
          </w:p>
        </w:tc>
        <w:tc>
          <w:tcPr>
            <w:tcW w:w="825" w:type="pct"/>
            <w:shd w:val="clear" w:color="auto" w:fill="FFFFFF" w:themeFill="background1"/>
            <w:vAlign w:val="center"/>
          </w:tcPr>
          <w:p w14:paraId="6C1DFAB8"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5285503"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07522AC9"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6401A90"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F4625F3" w14:textId="77777777" w:rsidTr="00181DEC">
        <w:trPr>
          <w:cantSplit/>
        </w:trPr>
        <w:tc>
          <w:tcPr>
            <w:tcW w:w="406" w:type="pct"/>
            <w:shd w:val="clear" w:color="auto" w:fill="FFFFFF" w:themeFill="background1"/>
            <w:vAlign w:val="center"/>
          </w:tcPr>
          <w:p w14:paraId="274EE8CF"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19461A61" w14:textId="77777777" w:rsidR="00181DEC" w:rsidRDefault="00181DEC" w:rsidP="00181DEC">
            <w:pPr>
              <w:keepLines/>
              <w:spacing w:beforeLines="60" w:before="144" w:afterLines="60" w:after="144"/>
              <w:rPr>
                <w:rFonts w:cstheme="minorHAnsi"/>
                <w:szCs w:val="18"/>
              </w:rPr>
            </w:pPr>
            <w:r>
              <w:rPr>
                <w:rFonts w:cstheme="minorHAnsi"/>
                <w:szCs w:val="18"/>
              </w:rPr>
              <w:t xml:space="preserve">Proposed user group </w:t>
            </w:r>
          </w:p>
        </w:tc>
        <w:tc>
          <w:tcPr>
            <w:tcW w:w="825" w:type="pct"/>
            <w:shd w:val="clear" w:color="auto" w:fill="FFFFFF" w:themeFill="background1"/>
            <w:vAlign w:val="center"/>
          </w:tcPr>
          <w:p w14:paraId="316EB229"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EB5AE33"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AE8DC88"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2610693"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41D9B60" w14:textId="77777777" w:rsidTr="00181DEC">
        <w:trPr>
          <w:cantSplit/>
        </w:trPr>
        <w:tc>
          <w:tcPr>
            <w:tcW w:w="406" w:type="pct"/>
            <w:shd w:val="clear" w:color="auto" w:fill="FFFFFF" w:themeFill="background1"/>
            <w:vAlign w:val="center"/>
          </w:tcPr>
          <w:p w14:paraId="112A882A"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27B65F2B" w14:textId="77777777" w:rsidR="00181DEC" w:rsidRPr="00A81B10" w:rsidRDefault="00181DEC" w:rsidP="00181DEC">
            <w:pPr>
              <w:keepLines/>
              <w:spacing w:beforeLines="60" w:before="144" w:afterLines="60" w:after="144"/>
              <w:rPr>
                <w:rFonts w:cstheme="minorHAnsi"/>
                <w:szCs w:val="18"/>
              </w:rPr>
            </w:pPr>
            <w:r>
              <w:rPr>
                <w:rFonts w:cstheme="minorHAnsi"/>
                <w:szCs w:val="18"/>
              </w:rPr>
              <w:t>What are its Key limitations</w:t>
            </w:r>
          </w:p>
        </w:tc>
        <w:tc>
          <w:tcPr>
            <w:tcW w:w="825" w:type="pct"/>
            <w:shd w:val="clear" w:color="auto" w:fill="FFFFFF" w:themeFill="background1"/>
            <w:vAlign w:val="center"/>
          </w:tcPr>
          <w:p w14:paraId="1A6DB909"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E603B86"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CD878CB"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279ED9FE"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5A59978" w14:textId="77777777" w:rsidTr="00181DEC">
        <w:trPr>
          <w:cantSplit/>
        </w:trPr>
        <w:tc>
          <w:tcPr>
            <w:tcW w:w="406" w:type="pct"/>
            <w:shd w:val="clear" w:color="auto" w:fill="FFFFFF" w:themeFill="background1"/>
            <w:vAlign w:val="center"/>
          </w:tcPr>
          <w:p w14:paraId="4EDE6AE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45B7B5CC" w14:textId="77777777" w:rsidR="00181DEC" w:rsidRPr="00A81B10" w:rsidRDefault="00181DEC" w:rsidP="00181DEC">
            <w:pPr>
              <w:keepLines/>
              <w:spacing w:beforeLines="60" w:before="144" w:afterLines="60" w:after="144"/>
              <w:rPr>
                <w:rFonts w:cstheme="minorHAnsi"/>
                <w:szCs w:val="18"/>
              </w:rPr>
            </w:pPr>
            <w:r w:rsidRPr="00A81B10">
              <w:rPr>
                <w:rFonts w:cstheme="minorHAnsi"/>
                <w:szCs w:val="18"/>
              </w:rPr>
              <w:t>Where is it currently used</w:t>
            </w:r>
            <w:r>
              <w:rPr>
                <w:rFonts w:cstheme="minorHAnsi"/>
                <w:szCs w:val="18"/>
              </w:rPr>
              <w:t xml:space="preserve"> (geographic and/or industry)</w:t>
            </w:r>
            <w:r w:rsidRPr="00A81B10">
              <w:rPr>
                <w:rFonts w:cstheme="minorHAnsi"/>
                <w:szCs w:val="18"/>
              </w:rPr>
              <w:t>?</w:t>
            </w:r>
          </w:p>
        </w:tc>
        <w:tc>
          <w:tcPr>
            <w:tcW w:w="825" w:type="pct"/>
            <w:shd w:val="clear" w:color="auto" w:fill="FFFFFF" w:themeFill="background1"/>
            <w:vAlign w:val="center"/>
          </w:tcPr>
          <w:p w14:paraId="33C62E73"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4F0B55D"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316A847B"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5E693866"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255DFE1E" w14:textId="77777777" w:rsidTr="00181DEC">
        <w:trPr>
          <w:cantSplit/>
        </w:trPr>
        <w:tc>
          <w:tcPr>
            <w:tcW w:w="406" w:type="pct"/>
            <w:shd w:val="clear" w:color="auto" w:fill="FFFFFF" w:themeFill="background1"/>
            <w:vAlign w:val="center"/>
          </w:tcPr>
          <w:p w14:paraId="3CFD4019"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5A90DF10" w14:textId="77777777" w:rsidR="00181DEC" w:rsidRPr="00A81B10" w:rsidRDefault="00181DEC" w:rsidP="00181DEC">
            <w:pPr>
              <w:keepLines/>
              <w:spacing w:beforeLines="60" w:before="144" w:afterLines="60" w:after="144"/>
              <w:rPr>
                <w:rFonts w:cstheme="minorHAnsi"/>
                <w:szCs w:val="18"/>
              </w:rPr>
            </w:pPr>
            <w:r w:rsidRPr="00A81B10">
              <w:rPr>
                <w:rFonts w:cstheme="minorHAnsi"/>
                <w:szCs w:val="18"/>
              </w:rPr>
              <w:t>How is it currently</w:t>
            </w:r>
            <w:r>
              <w:rPr>
                <w:rFonts w:cstheme="minorHAnsi"/>
                <w:szCs w:val="18"/>
              </w:rPr>
              <w:t xml:space="preserve"> </w:t>
            </w:r>
            <w:r w:rsidRPr="00A81B10">
              <w:rPr>
                <w:rFonts w:cstheme="minorHAnsi"/>
                <w:szCs w:val="18"/>
              </w:rPr>
              <w:t>used</w:t>
            </w:r>
            <w:r>
              <w:rPr>
                <w:rFonts w:cstheme="minorHAnsi"/>
                <w:szCs w:val="18"/>
              </w:rPr>
              <w:t>?</w:t>
            </w:r>
          </w:p>
        </w:tc>
        <w:tc>
          <w:tcPr>
            <w:tcW w:w="825" w:type="pct"/>
            <w:shd w:val="clear" w:color="auto" w:fill="FFFFFF" w:themeFill="background1"/>
            <w:vAlign w:val="center"/>
          </w:tcPr>
          <w:p w14:paraId="02CA5CC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28570535"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D6F88D7"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2AE16EA2"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79131A25" w14:textId="77777777" w:rsidTr="00181DEC">
        <w:trPr>
          <w:cantSplit/>
        </w:trPr>
        <w:tc>
          <w:tcPr>
            <w:tcW w:w="406" w:type="pct"/>
            <w:shd w:val="clear" w:color="auto" w:fill="FFFFFF" w:themeFill="background1"/>
            <w:vAlign w:val="center"/>
          </w:tcPr>
          <w:p w14:paraId="21EA806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C4C5EB6"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How could it be used within the maritime sector?</w:t>
            </w:r>
          </w:p>
        </w:tc>
        <w:tc>
          <w:tcPr>
            <w:tcW w:w="825" w:type="pct"/>
            <w:shd w:val="clear" w:color="auto" w:fill="FFFFFF" w:themeFill="background1"/>
            <w:vAlign w:val="center"/>
          </w:tcPr>
          <w:p w14:paraId="58DA328C"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45D21B2C"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869398F"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7D1DCDE"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30FE3DE" w14:textId="77777777" w:rsidTr="00181DEC">
        <w:trPr>
          <w:cantSplit/>
        </w:trPr>
        <w:tc>
          <w:tcPr>
            <w:tcW w:w="406" w:type="pct"/>
            <w:shd w:val="clear" w:color="auto" w:fill="FFFFFF" w:themeFill="background1"/>
            <w:vAlign w:val="center"/>
          </w:tcPr>
          <w:p w14:paraId="6CDEF40D"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4045853E"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Who developed it?</w:t>
            </w:r>
          </w:p>
        </w:tc>
        <w:tc>
          <w:tcPr>
            <w:tcW w:w="825" w:type="pct"/>
            <w:shd w:val="clear" w:color="auto" w:fill="FFFFFF" w:themeFill="background1"/>
            <w:vAlign w:val="center"/>
          </w:tcPr>
          <w:p w14:paraId="4615725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FD147A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AB5D044"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C03A64F"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79E27261" w14:textId="77777777" w:rsidTr="00181DEC">
        <w:trPr>
          <w:cantSplit/>
        </w:trPr>
        <w:tc>
          <w:tcPr>
            <w:tcW w:w="406" w:type="pct"/>
            <w:shd w:val="clear" w:color="auto" w:fill="FFFFFF" w:themeFill="background1"/>
            <w:vAlign w:val="center"/>
          </w:tcPr>
          <w:p w14:paraId="13A573D9"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4D5A0827"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Is it commercial, non-commercial or military?</w:t>
            </w:r>
          </w:p>
        </w:tc>
        <w:tc>
          <w:tcPr>
            <w:tcW w:w="825" w:type="pct"/>
            <w:shd w:val="clear" w:color="auto" w:fill="FFFFFF" w:themeFill="background1"/>
            <w:vAlign w:val="center"/>
          </w:tcPr>
          <w:p w14:paraId="11F7931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61D39C4B"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0E1FE482"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88DFAFB"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3D88C8F4" w14:textId="77777777" w:rsidTr="00181DEC">
        <w:trPr>
          <w:cantSplit/>
        </w:trPr>
        <w:tc>
          <w:tcPr>
            <w:tcW w:w="406" w:type="pct"/>
            <w:shd w:val="clear" w:color="auto" w:fill="FFFFFF" w:themeFill="background1"/>
            <w:vAlign w:val="center"/>
          </w:tcPr>
          <w:p w14:paraId="7F4AF589"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79BA842C" w14:textId="77777777" w:rsidR="00181DEC"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Is there an existing technology that meets the same requirements? </w:t>
            </w:r>
          </w:p>
          <w:p w14:paraId="036D927C"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If so, w</w:t>
            </w:r>
            <w:r w:rsidRPr="001D062F">
              <w:rPr>
                <w:rFonts w:ascii="Calibri" w:hAnsi="Calibri" w:cs="Calibri"/>
                <w:szCs w:val="18"/>
              </w:rPr>
              <w:t>hat make this different?</w:t>
            </w:r>
          </w:p>
        </w:tc>
        <w:tc>
          <w:tcPr>
            <w:tcW w:w="825" w:type="pct"/>
            <w:shd w:val="clear" w:color="auto" w:fill="FFFFFF" w:themeFill="background1"/>
            <w:vAlign w:val="center"/>
          </w:tcPr>
          <w:p w14:paraId="1D995453"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E44AD40"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BB73376"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E3E0D15"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C8CF256" w14:textId="77777777" w:rsidTr="00181DEC">
        <w:trPr>
          <w:cantSplit/>
        </w:trPr>
        <w:tc>
          <w:tcPr>
            <w:tcW w:w="406" w:type="pct"/>
            <w:shd w:val="clear" w:color="auto" w:fill="FFFFFF" w:themeFill="background1"/>
            <w:vAlign w:val="center"/>
          </w:tcPr>
          <w:p w14:paraId="439208D0"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468FB0A"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Ease of</w:t>
            </w:r>
            <w:r>
              <w:rPr>
                <w:rFonts w:ascii="Calibri" w:hAnsi="Calibri" w:cs="Calibri"/>
                <w:szCs w:val="18"/>
              </w:rPr>
              <w:t xml:space="preserve"> implementation</w:t>
            </w:r>
            <w:r w:rsidRPr="001D062F">
              <w:rPr>
                <w:rFonts w:ascii="Calibri" w:hAnsi="Calibri" w:cs="Calibri"/>
                <w:szCs w:val="18"/>
              </w:rPr>
              <w:t>?</w:t>
            </w:r>
          </w:p>
        </w:tc>
        <w:tc>
          <w:tcPr>
            <w:tcW w:w="825" w:type="pct"/>
            <w:shd w:val="clear" w:color="auto" w:fill="FFFFFF" w:themeFill="background1"/>
            <w:vAlign w:val="center"/>
          </w:tcPr>
          <w:p w14:paraId="5A73828D"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C6445D9"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DD85B84"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03BADF3"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215C7845" w14:textId="77777777" w:rsidTr="00181DEC">
        <w:trPr>
          <w:cantSplit/>
        </w:trPr>
        <w:tc>
          <w:tcPr>
            <w:tcW w:w="406" w:type="pct"/>
            <w:shd w:val="clear" w:color="auto" w:fill="FFFFFF" w:themeFill="background1"/>
            <w:vAlign w:val="center"/>
          </w:tcPr>
          <w:p w14:paraId="1639836B"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7736E3D"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What are the constraints for implementation?</w:t>
            </w:r>
          </w:p>
        </w:tc>
        <w:tc>
          <w:tcPr>
            <w:tcW w:w="825" w:type="pct"/>
            <w:shd w:val="clear" w:color="auto" w:fill="FFFFFF" w:themeFill="background1"/>
            <w:vAlign w:val="center"/>
          </w:tcPr>
          <w:p w14:paraId="6258E49A"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746C037"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048B068"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3FA468FD"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05D1B85" w14:textId="77777777" w:rsidTr="00181DEC">
        <w:trPr>
          <w:cantSplit/>
        </w:trPr>
        <w:tc>
          <w:tcPr>
            <w:tcW w:w="406" w:type="pct"/>
            <w:shd w:val="clear" w:color="auto" w:fill="FFFFFF" w:themeFill="background1"/>
            <w:vAlign w:val="center"/>
          </w:tcPr>
          <w:p w14:paraId="737EB80B"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F677B0D" w14:textId="70F073A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what is the c</w:t>
            </w:r>
            <w:r w:rsidRPr="001D062F">
              <w:rPr>
                <w:rFonts w:ascii="Calibri" w:hAnsi="Calibri" w:cs="Calibri"/>
                <w:szCs w:val="18"/>
              </w:rPr>
              <w:t>apability</w:t>
            </w:r>
            <w:r>
              <w:rPr>
                <w:rFonts w:ascii="Calibri" w:hAnsi="Calibri" w:cs="Calibri"/>
                <w:szCs w:val="18"/>
              </w:rPr>
              <w:t xml:space="preserve"> of the technology</w:t>
            </w:r>
            <w:r w:rsidRPr="001D062F">
              <w:rPr>
                <w:rFonts w:ascii="Calibri" w:hAnsi="Calibri" w:cs="Calibri"/>
                <w:szCs w:val="18"/>
              </w:rPr>
              <w:t>?</w:t>
            </w:r>
            <w:r w:rsidR="0032319C">
              <w:rPr>
                <w:rFonts w:ascii="Calibri" w:hAnsi="Calibri" w:cs="Calibri"/>
                <w:szCs w:val="18"/>
              </w:rPr>
              <w:t xml:space="preserve"> (i.e. nominal range; data throughput; support for audio / video?)</w:t>
            </w:r>
          </w:p>
        </w:tc>
        <w:tc>
          <w:tcPr>
            <w:tcW w:w="825" w:type="pct"/>
            <w:shd w:val="clear" w:color="auto" w:fill="FFFFFF" w:themeFill="background1"/>
            <w:vAlign w:val="center"/>
          </w:tcPr>
          <w:p w14:paraId="1FE881B5"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5C4CA6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994CBF8"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3C61D60A"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5E9FEB2D" w14:textId="77777777" w:rsidTr="00181DEC">
        <w:trPr>
          <w:cantSplit/>
        </w:trPr>
        <w:tc>
          <w:tcPr>
            <w:tcW w:w="406" w:type="pct"/>
            <w:shd w:val="clear" w:color="auto" w:fill="FFFFFF" w:themeFill="background1"/>
            <w:vAlign w:val="center"/>
          </w:tcPr>
          <w:p w14:paraId="5EF587A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C61A5FA"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What is the s</w:t>
            </w:r>
            <w:r w:rsidRPr="001D062F">
              <w:rPr>
                <w:rFonts w:ascii="Calibri" w:hAnsi="Calibri" w:cs="Calibri"/>
                <w:szCs w:val="18"/>
              </w:rPr>
              <w:t>calability</w:t>
            </w:r>
            <w:r>
              <w:rPr>
                <w:rFonts w:ascii="Calibri" w:hAnsi="Calibri" w:cs="Calibri"/>
                <w:szCs w:val="18"/>
              </w:rPr>
              <w:t xml:space="preserve"> of the technology</w:t>
            </w:r>
            <w:r w:rsidRPr="001D062F">
              <w:rPr>
                <w:rFonts w:ascii="Calibri" w:hAnsi="Calibri" w:cs="Calibri"/>
                <w:szCs w:val="18"/>
              </w:rPr>
              <w:t>?</w:t>
            </w:r>
          </w:p>
        </w:tc>
        <w:tc>
          <w:tcPr>
            <w:tcW w:w="825" w:type="pct"/>
            <w:shd w:val="clear" w:color="auto" w:fill="FFFFFF" w:themeFill="background1"/>
            <w:vAlign w:val="center"/>
          </w:tcPr>
          <w:p w14:paraId="192923EA"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A539568"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397A8F9"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C3A2B66"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06EA056" w14:textId="77777777" w:rsidTr="00181DEC">
        <w:trPr>
          <w:cantSplit/>
        </w:trPr>
        <w:tc>
          <w:tcPr>
            <w:tcW w:w="406" w:type="pct"/>
            <w:shd w:val="clear" w:color="auto" w:fill="FFFFFF" w:themeFill="background1"/>
            <w:vAlign w:val="center"/>
          </w:tcPr>
          <w:p w14:paraId="380E18C1"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FD8842D"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 technology backward compatible?</w:t>
            </w:r>
          </w:p>
        </w:tc>
        <w:tc>
          <w:tcPr>
            <w:tcW w:w="825" w:type="pct"/>
            <w:shd w:val="clear" w:color="auto" w:fill="FFFFFF" w:themeFill="background1"/>
            <w:vAlign w:val="center"/>
          </w:tcPr>
          <w:p w14:paraId="00536095"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9ACEA6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9A85233"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96630E5"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24D56EC8" w14:textId="77777777" w:rsidTr="00181DEC">
        <w:trPr>
          <w:cantSplit/>
        </w:trPr>
        <w:tc>
          <w:tcPr>
            <w:tcW w:w="406" w:type="pct"/>
            <w:shd w:val="clear" w:color="auto" w:fill="FFFFFF" w:themeFill="background1"/>
            <w:vAlign w:val="center"/>
          </w:tcPr>
          <w:p w14:paraId="7F09B272"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20FA9E3" w14:textId="77777777" w:rsidR="00181DEC" w:rsidDel="00A14841"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Is the technology dependant on another technology? </w:t>
            </w:r>
          </w:p>
        </w:tc>
        <w:tc>
          <w:tcPr>
            <w:tcW w:w="825" w:type="pct"/>
            <w:shd w:val="clear" w:color="auto" w:fill="FFFFFF" w:themeFill="background1"/>
            <w:vAlign w:val="center"/>
          </w:tcPr>
          <w:p w14:paraId="1DF547A7"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65CA918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73CF8C7"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920A7E2"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E266407" w14:textId="77777777" w:rsidTr="00181DEC">
        <w:trPr>
          <w:cantSplit/>
        </w:trPr>
        <w:tc>
          <w:tcPr>
            <w:tcW w:w="406" w:type="pct"/>
            <w:shd w:val="clear" w:color="auto" w:fill="FFFFFF" w:themeFill="background1"/>
            <w:vAlign w:val="center"/>
          </w:tcPr>
          <w:p w14:paraId="2B07B4CA"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61AF83D2"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Can the technology</w:t>
            </w:r>
            <w:r w:rsidRPr="001D062F">
              <w:rPr>
                <w:rFonts w:ascii="Calibri" w:hAnsi="Calibri" w:cs="Calibri"/>
                <w:szCs w:val="18"/>
              </w:rPr>
              <w:t xml:space="preserve"> be demonstrated?</w:t>
            </w:r>
          </w:p>
        </w:tc>
        <w:tc>
          <w:tcPr>
            <w:tcW w:w="825" w:type="pct"/>
            <w:shd w:val="clear" w:color="auto" w:fill="FFFFFF" w:themeFill="background1"/>
            <w:vAlign w:val="center"/>
          </w:tcPr>
          <w:p w14:paraId="2560F259"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33DF8C2"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B7CD556"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F111A30"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66A19A03" w14:textId="77777777" w:rsidTr="00181DEC">
        <w:trPr>
          <w:cantSplit/>
        </w:trPr>
        <w:tc>
          <w:tcPr>
            <w:tcW w:w="406" w:type="pct"/>
            <w:shd w:val="clear" w:color="auto" w:fill="FFFFFF" w:themeFill="background1"/>
            <w:vAlign w:val="center"/>
          </w:tcPr>
          <w:p w14:paraId="41D82A0C" w14:textId="51AF43A1"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1CD1EF78"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Are there any results and test bed? Please List</w:t>
            </w:r>
          </w:p>
        </w:tc>
        <w:tc>
          <w:tcPr>
            <w:tcW w:w="825" w:type="pct"/>
            <w:shd w:val="clear" w:color="auto" w:fill="FFFFFF" w:themeFill="background1"/>
            <w:vAlign w:val="center"/>
          </w:tcPr>
          <w:p w14:paraId="3CDC91A8"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4CCA34F"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9A20043"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6F10035"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09C6CDBF" w14:textId="77777777" w:rsidTr="00181DEC">
        <w:trPr>
          <w:cantSplit/>
        </w:trPr>
        <w:tc>
          <w:tcPr>
            <w:tcW w:w="406" w:type="pct"/>
            <w:shd w:val="clear" w:color="auto" w:fill="FFFFFF" w:themeFill="background1"/>
            <w:vAlign w:val="center"/>
          </w:tcPr>
          <w:p w14:paraId="609E5E19" w14:textId="5C3E1854"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68CCC56"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there a c</w:t>
            </w:r>
            <w:r w:rsidRPr="001D062F">
              <w:rPr>
                <w:rFonts w:ascii="Calibri" w:hAnsi="Calibri" w:cs="Calibri"/>
                <w:szCs w:val="18"/>
              </w:rPr>
              <w:t>ompliance summary?</w:t>
            </w:r>
          </w:p>
        </w:tc>
        <w:tc>
          <w:tcPr>
            <w:tcW w:w="825" w:type="pct"/>
            <w:shd w:val="clear" w:color="auto" w:fill="FFFFFF" w:themeFill="background1"/>
            <w:vAlign w:val="center"/>
          </w:tcPr>
          <w:p w14:paraId="5287BE42"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C9ABA9A"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6F56A82"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003B86B"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187F0FB4" w14:textId="77777777" w:rsidTr="00181DEC">
        <w:trPr>
          <w:cantSplit/>
        </w:trPr>
        <w:tc>
          <w:tcPr>
            <w:tcW w:w="406" w:type="pct"/>
            <w:shd w:val="clear" w:color="auto" w:fill="FFFFFF" w:themeFill="background1"/>
            <w:vAlign w:val="center"/>
          </w:tcPr>
          <w:p w14:paraId="2ACFC8F1" w14:textId="32E24BCC"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05C9401"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Are there legal issues associated with the implementation of the technology?</w:t>
            </w:r>
          </w:p>
        </w:tc>
        <w:tc>
          <w:tcPr>
            <w:tcW w:w="825" w:type="pct"/>
            <w:shd w:val="clear" w:color="auto" w:fill="FFFFFF" w:themeFill="background1"/>
            <w:vAlign w:val="center"/>
          </w:tcPr>
          <w:p w14:paraId="7AA6A4A7"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6607A702"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E9EE832"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13E924B"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10A578F3" w14:textId="77777777" w:rsidTr="00181DEC">
        <w:trPr>
          <w:cantSplit/>
        </w:trPr>
        <w:tc>
          <w:tcPr>
            <w:tcW w:w="406" w:type="pct"/>
            <w:shd w:val="clear" w:color="auto" w:fill="FFFFFF" w:themeFill="background1"/>
            <w:vAlign w:val="center"/>
          </w:tcPr>
          <w:p w14:paraId="5D8A38AB" w14:textId="4735F793"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1AACCE84" w14:textId="77777777" w:rsidR="00181DEC" w:rsidDel="003F4857"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Are there any intellectual property rights (essential patents) associated with the technology? </w:t>
            </w:r>
          </w:p>
        </w:tc>
        <w:tc>
          <w:tcPr>
            <w:tcW w:w="825" w:type="pct"/>
            <w:shd w:val="clear" w:color="auto" w:fill="FFFFFF" w:themeFill="background1"/>
            <w:vAlign w:val="center"/>
          </w:tcPr>
          <w:p w14:paraId="727B61FC"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26AFE0E"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DA11C27"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8C1DF70"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42AC8162" w14:textId="77777777" w:rsidTr="00181DEC">
        <w:trPr>
          <w:cantSplit/>
        </w:trPr>
        <w:tc>
          <w:tcPr>
            <w:tcW w:w="406" w:type="pct"/>
            <w:shd w:val="clear" w:color="auto" w:fill="FFFFFF" w:themeFill="background1"/>
            <w:vAlign w:val="center"/>
          </w:tcPr>
          <w:p w14:paraId="371DAAAA" w14:textId="201B42BD"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82911EE"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 technology safe to use</w:t>
            </w:r>
          </w:p>
        </w:tc>
        <w:tc>
          <w:tcPr>
            <w:tcW w:w="825" w:type="pct"/>
            <w:shd w:val="clear" w:color="auto" w:fill="FFFFFF" w:themeFill="background1"/>
            <w:vAlign w:val="center"/>
          </w:tcPr>
          <w:p w14:paraId="2AA18698"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1B5325D"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F59D5A6"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4664686"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5E2E4D0E" w14:textId="77777777" w:rsidTr="00181DEC">
        <w:trPr>
          <w:cantSplit/>
        </w:trPr>
        <w:tc>
          <w:tcPr>
            <w:tcW w:w="406" w:type="pct"/>
            <w:shd w:val="clear" w:color="auto" w:fill="FFFFFF" w:themeFill="background1"/>
            <w:vAlign w:val="center"/>
          </w:tcPr>
          <w:p w14:paraId="6EEC6C5B" w14:textId="68A181F4"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7F05E481" w14:textId="77777777" w:rsidR="00181DEC"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Does the use of the technology require extra training? </w:t>
            </w:r>
          </w:p>
        </w:tc>
        <w:tc>
          <w:tcPr>
            <w:tcW w:w="825" w:type="pct"/>
            <w:shd w:val="clear" w:color="auto" w:fill="FFFFFF" w:themeFill="background1"/>
            <w:vAlign w:val="center"/>
          </w:tcPr>
          <w:p w14:paraId="201C1609"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08623C5"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51727DD"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4612752"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2BC3F429" w14:textId="77777777" w:rsidTr="00181DEC">
        <w:trPr>
          <w:cantSplit/>
        </w:trPr>
        <w:tc>
          <w:tcPr>
            <w:tcW w:w="406" w:type="pct"/>
            <w:shd w:val="clear" w:color="auto" w:fill="FFFFFF" w:themeFill="background1"/>
            <w:vAlign w:val="center"/>
          </w:tcPr>
          <w:p w14:paraId="314EEAE1" w14:textId="2CA364A4"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B957695"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 Are there environmental considerations with the technology?</w:t>
            </w:r>
          </w:p>
        </w:tc>
        <w:tc>
          <w:tcPr>
            <w:tcW w:w="825" w:type="pct"/>
            <w:shd w:val="clear" w:color="auto" w:fill="FFFFFF" w:themeFill="background1"/>
            <w:vAlign w:val="center"/>
          </w:tcPr>
          <w:p w14:paraId="6FF2F87C"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7339C64"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72037F2B"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B328278"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35FED281" w14:textId="77777777" w:rsidTr="00181DEC">
        <w:trPr>
          <w:cantSplit/>
        </w:trPr>
        <w:tc>
          <w:tcPr>
            <w:tcW w:w="406" w:type="pct"/>
            <w:shd w:val="clear" w:color="auto" w:fill="FFFFFF" w:themeFill="background1"/>
            <w:vAlign w:val="center"/>
          </w:tcPr>
          <w:p w14:paraId="177A9613" w14:textId="09076853"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4DC0DD3" w14:textId="77777777" w:rsidR="00181DEC" w:rsidRDefault="00181DEC" w:rsidP="00181DEC">
            <w:pPr>
              <w:keepLines/>
              <w:spacing w:beforeLines="60" w:before="144" w:afterLines="60" w:after="144"/>
              <w:rPr>
                <w:rFonts w:ascii="Calibri" w:hAnsi="Calibri" w:cs="Calibri"/>
                <w:szCs w:val="18"/>
              </w:rPr>
            </w:pPr>
            <w:r>
              <w:rPr>
                <w:rFonts w:ascii="Calibri" w:hAnsi="Calibri" w:cs="Calibri"/>
                <w:szCs w:val="18"/>
              </w:rPr>
              <w:t>What are the financial considerations for implementation and use?</w:t>
            </w:r>
          </w:p>
        </w:tc>
        <w:tc>
          <w:tcPr>
            <w:tcW w:w="825" w:type="pct"/>
            <w:shd w:val="clear" w:color="auto" w:fill="FFFFFF" w:themeFill="background1"/>
            <w:vAlign w:val="center"/>
          </w:tcPr>
          <w:p w14:paraId="190B36F7"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E485701"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83EA0D3"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35AC81DD"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5BC434EC" w14:textId="77777777" w:rsidTr="00181DEC">
        <w:trPr>
          <w:cantSplit/>
        </w:trPr>
        <w:tc>
          <w:tcPr>
            <w:tcW w:w="406" w:type="pct"/>
            <w:shd w:val="clear" w:color="auto" w:fill="FFFFFF" w:themeFill="background1"/>
            <w:vAlign w:val="center"/>
          </w:tcPr>
          <w:p w14:paraId="0BDE62D4" w14:textId="7C3A00C1"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6D8208D3"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 technology secure (i.e. protected against hacking; privacy of data)?</w:t>
            </w:r>
          </w:p>
        </w:tc>
        <w:tc>
          <w:tcPr>
            <w:tcW w:w="825" w:type="pct"/>
            <w:shd w:val="clear" w:color="auto" w:fill="FFFFFF" w:themeFill="background1"/>
            <w:vAlign w:val="center"/>
          </w:tcPr>
          <w:p w14:paraId="30996E21"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922BBFD"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4927DC7"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52EFFCDB"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26A8BC18" w14:textId="77777777" w:rsidTr="00181DEC">
        <w:trPr>
          <w:cantSplit/>
        </w:trPr>
        <w:tc>
          <w:tcPr>
            <w:tcW w:w="406" w:type="pct"/>
            <w:shd w:val="clear" w:color="auto" w:fill="FFFFFF" w:themeFill="background1"/>
            <w:vAlign w:val="center"/>
          </w:tcPr>
          <w:p w14:paraId="112F39FF" w14:textId="583BECB0"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BD0B391" w14:textId="77777777" w:rsidR="00181DEC" w:rsidRDefault="00181DEC" w:rsidP="00181DEC">
            <w:pPr>
              <w:rPr>
                <w:rFonts w:ascii="Calibri" w:hAnsi="Calibri" w:cs="Calibri"/>
                <w:szCs w:val="18"/>
              </w:rPr>
            </w:pPr>
            <w:r>
              <w:rPr>
                <w:rFonts w:ascii="Calibri" w:hAnsi="Calibri" w:cs="Calibri"/>
                <w:szCs w:val="18"/>
              </w:rPr>
              <w:t xml:space="preserve">Readiness </w:t>
            </w:r>
            <w:r w:rsidRPr="007F69F3">
              <w:rPr>
                <w:rFonts w:ascii="Calibri" w:hAnsi="Calibri" w:cs="Calibri"/>
                <w:szCs w:val="18"/>
              </w:rPr>
              <w:t xml:space="preserve">(EU Technology </w:t>
            </w:r>
            <w:r>
              <w:rPr>
                <w:rFonts w:ascii="Calibri" w:hAnsi="Calibri" w:cs="Calibri"/>
                <w:szCs w:val="18"/>
              </w:rPr>
              <w:t>Readiness level - TRL) (level of maturity of technology)</w:t>
            </w:r>
          </w:p>
        </w:tc>
        <w:tc>
          <w:tcPr>
            <w:tcW w:w="825" w:type="pct"/>
            <w:shd w:val="clear" w:color="auto" w:fill="FFFFFF" w:themeFill="background1"/>
            <w:vAlign w:val="center"/>
          </w:tcPr>
          <w:p w14:paraId="7085A9E6"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2D3CFCB"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2D786AC"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1564BDA"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7B496F4B" w14:textId="77777777" w:rsidTr="00181DEC">
        <w:trPr>
          <w:cantSplit/>
        </w:trPr>
        <w:tc>
          <w:tcPr>
            <w:tcW w:w="406" w:type="pct"/>
            <w:shd w:val="clear" w:color="auto" w:fill="FFFFFF" w:themeFill="background1"/>
            <w:vAlign w:val="center"/>
          </w:tcPr>
          <w:p w14:paraId="3244ACA7" w14:textId="0DF41074"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FA04489"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Can you provide independent </w:t>
            </w:r>
            <w:r w:rsidRPr="001D062F">
              <w:rPr>
                <w:rFonts w:ascii="Calibri" w:hAnsi="Calibri" w:cs="Calibri"/>
                <w:szCs w:val="18"/>
              </w:rPr>
              <w:t>References</w:t>
            </w:r>
          </w:p>
        </w:tc>
        <w:tc>
          <w:tcPr>
            <w:tcW w:w="825" w:type="pct"/>
            <w:shd w:val="clear" w:color="auto" w:fill="FFFFFF" w:themeFill="background1"/>
            <w:vAlign w:val="center"/>
          </w:tcPr>
          <w:p w14:paraId="1271E249"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602CBEF"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4565942"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1FAAECC1" w14:textId="77777777" w:rsidR="00181DEC" w:rsidRPr="001D062F" w:rsidRDefault="00181DEC" w:rsidP="00181DEC">
            <w:pPr>
              <w:keepLines/>
              <w:spacing w:beforeLines="60" w:before="144" w:afterLines="60" w:after="144"/>
              <w:jc w:val="center"/>
              <w:rPr>
                <w:rFonts w:ascii="Calibri" w:hAnsi="Calibri" w:cs="Calibri"/>
                <w:szCs w:val="18"/>
              </w:rPr>
            </w:pPr>
          </w:p>
        </w:tc>
      </w:tr>
    </w:tbl>
    <w:p w14:paraId="4B3F7F84" w14:textId="77777777" w:rsidR="00181DEC" w:rsidRDefault="00181DEC" w:rsidP="00181DEC">
      <w:pPr>
        <w:pStyle w:val="BodyText"/>
      </w:pPr>
    </w:p>
    <w:p w14:paraId="466BD965" w14:textId="6CE16904" w:rsidR="00181DEC" w:rsidRPr="00181DEC" w:rsidRDefault="00181DEC" w:rsidP="00181DEC">
      <w:pPr>
        <w:pStyle w:val="BodyText"/>
      </w:pPr>
    </w:p>
    <w:p w14:paraId="356DEAD0" w14:textId="77777777" w:rsidR="0042565E" w:rsidRPr="0042565E" w:rsidRDefault="0042565E" w:rsidP="00476942">
      <w:pPr>
        <w:pStyle w:val="BodyText"/>
      </w:pPr>
    </w:p>
    <w:sectPr w:rsidR="0042565E" w:rsidRPr="0042565E" w:rsidSect="0042565E">
      <w:headerReference w:type="even" r:id="rId25"/>
      <w:headerReference w:type="default" r:id="rId26"/>
      <w:footerReference w:type="default" r:id="rId27"/>
      <w:headerReference w:type="first" r:id="rId28"/>
      <w:pgSz w:w="16838" w:h="11906" w:orient="landscape" w:code="9"/>
      <w:pgMar w:top="907" w:right="567" w:bottom="79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BA2B5" w14:textId="77777777" w:rsidR="00B97760" w:rsidRDefault="00B97760" w:rsidP="003274DB">
      <w:r>
        <w:separator/>
      </w:r>
    </w:p>
    <w:p w14:paraId="49FDA1FD" w14:textId="77777777" w:rsidR="00B97760" w:rsidRDefault="00B97760"/>
  </w:endnote>
  <w:endnote w:type="continuationSeparator" w:id="0">
    <w:p w14:paraId="7FA91398" w14:textId="77777777" w:rsidR="00B97760" w:rsidRDefault="00B97760" w:rsidP="003274DB">
      <w:r>
        <w:continuationSeparator/>
      </w:r>
    </w:p>
    <w:p w14:paraId="1461B757" w14:textId="77777777" w:rsidR="00B97760" w:rsidRDefault="00B97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swiss"/>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04CE2" w14:textId="77777777" w:rsidR="00181DEC" w:rsidRDefault="00181DE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623E5D" w14:textId="77777777" w:rsidR="00181DEC" w:rsidRDefault="00181DE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6FF3B79" w14:textId="77777777" w:rsidR="00181DEC" w:rsidRDefault="00181DE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994196" w14:textId="77777777" w:rsidR="00181DEC" w:rsidRDefault="00181DE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A75ECEA" w14:textId="77777777" w:rsidR="00181DEC" w:rsidRDefault="00181DE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B6210" w14:textId="77777777" w:rsidR="00181DEC" w:rsidRPr="0007199C" w:rsidRDefault="00181DEC" w:rsidP="00910058">
    <w:pPr>
      <w:rPr>
        <w:rFonts w:ascii="Avenir Book" w:hAnsi="Avenir Book"/>
        <w:color w:val="808080" w:themeColor="background1" w:themeShade="80"/>
        <w:sz w:val="13"/>
        <w:szCs w:val="13"/>
        <w:lang w:val="fr-FR"/>
        <w:rPrChange w:id="1" w:author="Plenary Room" w:date="2019-10-10T16:40:00Z">
          <w:rPr>
            <w:rFonts w:ascii="Avenir Book" w:hAnsi="Avenir Book"/>
            <w:color w:val="808080" w:themeColor="background1" w:themeShade="80"/>
            <w:sz w:val="13"/>
            <w:szCs w:val="13"/>
          </w:rPr>
        </w:rPrChange>
      </w:rPr>
    </w:pPr>
    <w:r w:rsidRPr="0007199C">
      <w:rPr>
        <w:rFonts w:ascii="Avenir Book" w:hAnsi="Avenir Book"/>
        <w:color w:val="808080" w:themeColor="background1" w:themeShade="80"/>
        <w:sz w:val="13"/>
        <w:szCs w:val="13"/>
        <w:lang w:val="fr-FR"/>
        <w:rPrChange w:id="2" w:author="Plenary Room" w:date="2019-10-10T16:40:00Z">
          <w:rPr>
            <w:rFonts w:ascii="Avenir Book" w:hAnsi="Avenir Book"/>
            <w:color w:val="808080" w:themeColor="background1" w:themeShade="80"/>
            <w:sz w:val="13"/>
            <w:szCs w:val="13"/>
          </w:rPr>
        </w:rPrChange>
      </w:rPr>
      <w:t xml:space="preserve">10, rue des </w:t>
    </w:r>
    <w:proofErr w:type="spellStart"/>
    <w:r w:rsidRPr="0007199C">
      <w:rPr>
        <w:rFonts w:ascii="Avenir Book" w:hAnsi="Avenir Book"/>
        <w:color w:val="808080" w:themeColor="background1" w:themeShade="80"/>
        <w:sz w:val="13"/>
        <w:szCs w:val="13"/>
        <w:lang w:val="fr-FR"/>
        <w:rPrChange w:id="3" w:author="Plenary Room" w:date="2019-10-10T16:40:00Z">
          <w:rPr>
            <w:rFonts w:ascii="Avenir Book" w:hAnsi="Avenir Book"/>
            <w:color w:val="808080" w:themeColor="background1" w:themeShade="80"/>
            <w:sz w:val="13"/>
            <w:szCs w:val="13"/>
          </w:rPr>
        </w:rPrChange>
      </w:rPr>
      <w:t>Gaudines</w:t>
    </w:r>
    <w:proofErr w:type="spellEnd"/>
    <w:r w:rsidRPr="0007199C">
      <w:rPr>
        <w:rFonts w:ascii="Avenir Book" w:hAnsi="Avenir Book"/>
        <w:color w:val="808080" w:themeColor="background1" w:themeShade="80"/>
        <w:sz w:val="13"/>
        <w:szCs w:val="13"/>
        <w:lang w:val="fr-FR"/>
        <w:rPrChange w:id="4" w:author="Plenary Room" w:date="2019-10-10T16:40:00Z">
          <w:rPr>
            <w:rFonts w:ascii="Avenir Book" w:hAnsi="Avenir Book"/>
            <w:color w:val="808080" w:themeColor="background1" w:themeShade="80"/>
            <w:sz w:val="13"/>
            <w:szCs w:val="13"/>
          </w:rPr>
        </w:rPrChange>
      </w:rPr>
      <w:t xml:space="preserve"> – 78100 Saint Germaine en Laye, France</w:t>
    </w:r>
  </w:p>
  <w:p w14:paraId="517DDE4C" w14:textId="77777777" w:rsidR="00181DEC" w:rsidRPr="0007199C" w:rsidRDefault="00181DEC" w:rsidP="00910058">
    <w:pPr>
      <w:rPr>
        <w:rFonts w:ascii="Avenir Book" w:hAnsi="Avenir Book"/>
        <w:color w:val="808080" w:themeColor="background1" w:themeShade="80"/>
        <w:sz w:val="14"/>
        <w:szCs w:val="14"/>
        <w:lang w:val="fr-FR"/>
        <w:rPrChange w:id="5" w:author="Plenary Room" w:date="2019-10-10T16:40:00Z">
          <w:rPr>
            <w:rFonts w:ascii="Avenir Book" w:hAnsi="Avenir Book"/>
            <w:color w:val="808080" w:themeColor="background1" w:themeShade="80"/>
            <w:sz w:val="14"/>
            <w:szCs w:val="14"/>
          </w:rPr>
        </w:rPrChange>
      </w:rPr>
    </w:pPr>
    <w:r w:rsidRPr="0007199C">
      <w:rPr>
        <w:rFonts w:ascii="Avenir Book" w:hAnsi="Avenir Book"/>
        <w:color w:val="808080" w:themeColor="background1" w:themeShade="80"/>
        <w:sz w:val="13"/>
        <w:szCs w:val="13"/>
        <w:lang w:val="fr-FR"/>
        <w:rPrChange w:id="6" w:author="Plenary Room" w:date="2019-10-10T16:40:00Z">
          <w:rPr>
            <w:rFonts w:ascii="Avenir Book" w:hAnsi="Avenir Book"/>
            <w:color w:val="808080" w:themeColor="background1" w:themeShade="80"/>
            <w:sz w:val="13"/>
            <w:szCs w:val="13"/>
          </w:rPr>
        </w:rPrChange>
      </w:rPr>
      <w:t>Tél. +33(0)1 34 51 70 01 – Fax +33 (0)1 34 51 82 05 – contact@iala-aism.org</w:t>
    </w:r>
  </w:p>
  <w:p w14:paraId="64C5E565" w14:textId="77777777" w:rsidR="00181DEC" w:rsidRPr="004B6107" w:rsidRDefault="00181DEC"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6FE4117" w14:textId="77777777" w:rsidR="00181DEC" w:rsidRPr="004B6107" w:rsidRDefault="00181DEC"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313CA53" w14:textId="77777777" w:rsidR="00181DEC" w:rsidRPr="00910058" w:rsidRDefault="00181DEC"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77025E7E" wp14:editId="30F0014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B846E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22E7E" w14:textId="77777777" w:rsidR="00181DEC" w:rsidRDefault="00181DE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6E3F5E" wp14:editId="3C81D3D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BC670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D4E7043" w14:textId="77777777" w:rsidR="00181DEC" w:rsidRPr="00C907DF" w:rsidRDefault="00181DE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535A809" w14:textId="77777777" w:rsidR="00181DEC" w:rsidRPr="00525922" w:rsidRDefault="00181DE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8D3B3" w14:textId="77777777" w:rsidR="00181DEC" w:rsidRPr="00C716E5" w:rsidRDefault="00181DEC" w:rsidP="00C716E5">
    <w:pPr>
      <w:pStyle w:val="Footer"/>
      <w:rPr>
        <w:sz w:val="15"/>
        <w:szCs w:val="15"/>
      </w:rPr>
    </w:pPr>
  </w:p>
  <w:p w14:paraId="0B5E5898" w14:textId="77777777" w:rsidR="00181DEC" w:rsidRDefault="00181DEC" w:rsidP="00C716E5">
    <w:pPr>
      <w:pStyle w:val="Footerportrait"/>
    </w:pPr>
  </w:p>
  <w:p w14:paraId="3D796C2D" w14:textId="463AD12D" w:rsidR="00181DEC" w:rsidRPr="00C907DF" w:rsidRDefault="00404848" w:rsidP="00C716E5">
    <w:pPr>
      <w:pStyle w:val="Footerportrait"/>
      <w:rPr>
        <w:rStyle w:val="PageNumber"/>
        <w:szCs w:val="15"/>
      </w:rPr>
    </w:pPr>
    <w:fldSimple w:instr=" STYLEREF &quot;Document type&quot; \* MERGEFORMAT ">
      <w:r w:rsidR="0007199C">
        <w:t>IALA Guideline</w:t>
      </w:r>
    </w:fldSimple>
    <w:r w:rsidR="00181DEC" w:rsidRPr="00C907DF">
      <w:t xml:space="preserve"> </w:t>
    </w:r>
    <w:fldSimple w:instr=" STYLEREF &quot;Document number&quot; \* MERGEFORMAT ">
      <w:r w:rsidR="0007199C">
        <w:t>1???</w:t>
      </w:r>
    </w:fldSimple>
    <w:r w:rsidR="00181DEC" w:rsidRPr="00C907DF">
      <w:t xml:space="preserve"> –</w:t>
    </w:r>
    <w:r w:rsidR="00181DEC">
      <w:t xml:space="preserve"> </w:t>
    </w:r>
    <w:fldSimple w:instr=" STYLEREF &quot;Document name&quot; \* MERGEFORMAT ">
      <w:r w:rsidR="0007199C">
        <w:t>Template for review of Emerging Technologies for possible use by IALA members</w:t>
      </w:r>
    </w:fldSimple>
  </w:p>
  <w:p w14:paraId="7637D396" w14:textId="18637EE3" w:rsidR="00181DEC" w:rsidRPr="00C907DF" w:rsidRDefault="00404848" w:rsidP="00C716E5">
    <w:pPr>
      <w:pStyle w:val="Footerportrait"/>
    </w:pPr>
    <w:fldSimple w:instr=" STYLEREF &quot;Edition number&quot; \* MERGEFORMAT ">
      <w:r w:rsidR="0007199C">
        <w:t>Edition 1.0</w:t>
      </w:r>
    </w:fldSimple>
    <w:r w:rsidR="00181DEC">
      <w:t xml:space="preserve">  </w:t>
    </w:r>
    <w:fldSimple w:instr=" STYLEREF &quot;Document date&quot; \* MERGEFORMAT ">
      <w:r w:rsidR="0007199C">
        <w:t>Document date</w:t>
      </w:r>
    </w:fldSimple>
    <w:r w:rsidR="00181DEC" w:rsidRPr="00C907DF">
      <w:tab/>
    </w:r>
    <w:r w:rsidR="00181DEC">
      <w:t xml:space="preserve">P </w:t>
    </w:r>
    <w:r w:rsidR="00181DEC" w:rsidRPr="00C907DF">
      <w:rPr>
        <w:rStyle w:val="PageNumber"/>
        <w:szCs w:val="15"/>
      </w:rPr>
      <w:fldChar w:fldCharType="begin"/>
    </w:r>
    <w:r w:rsidR="00181DEC" w:rsidRPr="00C907DF">
      <w:rPr>
        <w:rStyle w:val="PageNumber"/>
        <w:szCs w:val="15"/>
      </w:rPr>
      <w:instrText xml:space="preserve">PAGE  </w:instrText>
    </w:r>
    <w:r w:rsidR="00181DEC" w:rsidRPr="00C907DF">
      <w:rPr>
        <w:rStyle w:val="PageNumber"/>
        <w:szCs w:val="15"/>
      </w:rPr>
      <w:fldChar w:fldCharType="separate"/>
    </w:r>
    <w:r w:rsidR="0007199C">
      <w:rPr>
        <w:rStyle w:val="PageNumber"/>
        <w:szCs w:val="15"/>
      </w:rPr>
      <w:t>4</w:t>
    </w:r>
    <w:r w:rsidR="00181DE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DFD93" w14:textId="77777777" w:rsidR="00181DEC" w:rsidRDefault="00181DEC" w:rsidP="00C716E5">
    <w:pPr>
      <w:pStyle w:val="Footer"/>
    </w:pPr>
  </w:p>
  <w:p w14:paraId="5195ABF8" w14:textId="77777777" w:rsidR="00181DEC" w:rsidRDefault="00181DEC" w:rsidP="00C716E5">
    <w:pPr>
      <w:pStyle w:val="Footerportrait"/>
    </w:pPr>
  </w:p>
  <w:p w14:paraId="75F33271" w14:textId="3EACC24B" w:rsidR="00181DEC" w:rsidRPr="00C907DF" w:rsidRDefault="00404848" w:rsidP="00C716E5">
    <w:pPr>
      <w:pStyle w:val="Footerportrait"/>
      <w:rPr>
        <w:rStyle w:val="PageNumber"/>
        <w:szCs w:val="15"/>
      </w:rPr>
    </w:pPr>
    <w:fldSimple w:instr=" STYLEREF &quot;Document type&quot; \* MERGEFORMAT ">
      <w:r w:rsidR="0007199C">
        <w:t>IALA Guideline</w:t>
      </w:r>
    </w:fldSimple>
    <w:r w:rsidR="00181DEC" w:rsidRPr="00C907DF">
      <w:t xml:space="preserve"> </w:t>
    </w:r>
    <w:fldSimple w:instr=" STYLEREF &quot;Document number&quot; \* MERGEFORMAT ">
      <w:r w:rsidR="0007199C">
        <w:t>1???</w:t>
      </w:r>
    </w:fldSimple>
    <w:r w:rsidR="00181DEC" w:rsidRPr="00C907DF">
      <w:t xml:space="preserve"> –</w:t>
    </w:r>
    <w:r w:rsidR="00181DEC">
      <w:t xml:space="preserve"> </w:t>
    </w:r>
    <w:fldSimple w:instr=" STYLEREF &quot;Document name&quot; \* MERGEFORMAT ">
      <w:r w:rsidR="0007199C">
        <w:t>Template for review of Emerging Technologies for possible use by IALA members</w:t>
      </w:r>
    </w:fldSimple>
  </w:p>
  <w:p w14:paraId="0DE301BB" w14:textId="0477D1E9" w:rsidR="00181DEC" w:rsidRPr="00525922" w:rsidRDefault="00404848" w:rsidP="00C716E5">
    <w:pPr>
      <w:pStyle w:val="Footerportrait"/>
    </w:pPr>
    <w:fldSimple w:instr=" STYLEREF &quot;Edition number&quot; \* MERGEFORMAT ">
      <w:r w:rsidR="0007199C">
        <w:t>Edition 1.0</w:t>
      </w:r>
    </w:fldSimple>
    <w:r w:rsidR="00181DEC" w:rsidRPr="00C907DF">
      <w:tab/>
    </w:r>
    <w:r w:rsidR="00181DEC">
      <w:t xml:space="preserve">P </w:t>
    </w:r>
    <w:r w:rsidR="00181DEC" w:rsidRPr="00C907DF">
      <w:rPr>
        <w:rStyle w:val="PageNumber"/>
        <w:szCs w:val="15"/>
      </w:rPr>
      <w:fldChar w:fldCharType="begin"/>
    </w:r>
    <w:r w:rsidR="00181DEC" w:rsidRPr="00C907DF">
      <w:rPr>
        <w:rStyle w:val="PageNumber"/>
        <w:szCs w:val="15"/>
      </w:rPr>
      <w:instrText xml:space="preserve">PAGE  </w:instrText>
    </w:r>
    <w:r w:rsidR="00181DEC" w:rsidRPr="00C907DF">
      <w:rPr>
        <w:rStyle w:val="PageNumber"/>
        <w:szCs w:val="15"/>
      </w:rPr>
      <w:fldChar w:fldCharType="separate"/>
    </w:r>
    <w:r w:rsidR="0007199C">
      <w:rPr>
        <w:rStyle w:val="PageNumber"/>
        <w:szCs w:val="15"/>
      </w:rPr>
      <w:t>3</w:t>
    </w:r>
    <w:r w:rsidR="00181DE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DFB7E" w14:textId="77777777" w:rsidR="00181DEC" w:rsidRDefault="00181DEC" w:rsidP="00C716E5">
    <w:pPr>
      <w:pStyle w:val="Footer"/>
    </w:pPr>
  </w:p>
  <w:p w14:paraId="2F25E153" w14:textId="77777777" w:rsidR="00181DEC" w:rsidRDefault="00181DEC" w:rsidP="00C716E5">
    <w:pPr>
      <w:pStyle w:val="Footerportrait"/>
    </w:pPr>
  </w:p>
  <w:p w14:paraId="5B41EABE" w14:textId="56B94665" w:rsidR="00181DEC" w:rsidRPr="00C907DF" w:rsidRDefault="00404848" w:rsidP="00184C2E">
    <w:pPr>
      <w:pStyle w:val="Footerportrait"/>
      <w:tabs>
        <w:tab w:val="clear" w:pos="10206"/>
        <w:tab w:val="right" w:pos="15137"/>
      </w:tabs>
    </w:pPr>
    <w:fldSimple w:instr=" STYLEREF &quot;Document type&quot; \* MERGEFORMAT ">
      <w:r w:rsidR="0007199C">
        <w:t>IALA Guideline</w:t>
      </w:r>
    </w:fldSimple>
    <w:r w:rsidR="00181DEC" w:rsidRPr="00C907DF">
      <w:t xml:space="preserve"> </w:t>
    </w:r>
    <w:fldSimple w:instr=" STYLEREF &quot;Document number&quot; \* MERGEFORMAT ">
      <w:r w:rsidR="0007199C">
        <w:t>1???</w:t>
      </w:r>
    </w:fldSimple>
    <w:r w:rsidR="00181DEC" w:rsidRPr="00C907DF">
      <w:t xml:space="preserve"> –</w:t>
    </w:r>
    <w:r w:rsidR="00181DEC">
      <w:t xml:space="preserve"> </w:t>
    </w:r>
    <w:fldSimple w:instr=" STYLEREF &quot;Document name&quot; \* MERGEFORMAT ">
      <w:r w:rsidR="0007199C">
        <w:t>Template for review of Emerging Technologies for possible use by IALA members</w:t>
      </w:r>
    </w:fldSimple>
    <w:r w:rsidR="00181DEC">
      <w:tab/>
    </w:r>
  </w:p>
  <w:p w14:paraId="0AD760B4" w14:textId="1D6A5C6D" w:rsidR="00181DEC" w:rsidRPr="00C907DF" w:rsidRDefault="00404848" w:rsidP="00184C2E">
    <w:pPr>
      <w:pStyle w:val="Footerportrait"/>
      <w:tabs>
        <w:tab w:val="clear" w:pos="10206"/>
        <w:tab w:val="right" w:pos="15137"/>
      </w:tabs>
    </w:pPr>
    <w:fldSimple w:instr=" STYLEREF &quot;Edition number&quot; \* MERGEFORMAT ">
      <w:r w:rsidR="0007199C">
        <w:t>Edition 1.0</w:t>
      </w:r>
    </w:fldSimple>
    <w:r w:rsidR="00181DEC">
      <w:t xml:space="preserve">  </w:t>
    </w:r>
    <w:fldSimple w:instr=" STYLEREF &quot;Document date&quot; \* MERGEFORMAT ">
      <w:r w:rsidR="0007199C">
        <w:t>Document date</w:t>
      </w:r>
    </w:fldSimple>
    <w:r w:rsidR="00181DEC">
      <w:tab/>
    </w:r>
    <w:r w:rsidR="00181DEC">
      <w:rPr>
        <w:rStyle w:val="PageNumber"/>
        <w:szCs w:val="15"/>
      </w:rPr>
      <w:t xml:space="preserve">P </w:t>
    </w:r>
    <w:r w:rsidR="00181DEC" w:rsidRPr="00C907DF">
      <w:rPr>
        <w:rStyle w:val="PageNumber"/>
        <w:szCs w:val="15"/>
      </w:rPr>
      <w:fldChar w:fldCharType="begin"/>
    </w:r>
    <w:r w:rsidR="00181DEC" w:rsidRPr="00C907DF">
      <w:rPr>
        <w:rStyle w:val="PageNumber"/>
        <w:szCs w:val="15"/>
      </w:rPr>
      <w:instrText xml:space="preserve">PAGE  </w:instrText>
    </w:r>
    <w:r w:rsidR="00181DEC" w:rsidRPr="00C907DF">
      <w:rPr>
        <w:rStyle w:val="PageNumber"/>
        <w:szCs w:val="15"/>
      </w:rPr>
      <w:fldChar w:fldCharType="separate"/>
    </w:r>
    <w:r w:rsidR="0007199C">
      <w:rPr>
        <w:rStyle w:val="PageNumber"/>
        <w:szCs w:val="15"/>
      </w:rPr>
      <w:t>8</w:t>
    </w:r>
    <w:r w:rsidR="00181DE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E00BF" w14:textId="77777777" w:rsidR="00B97760" w:rsidRDefault="00B97760" w:rsidP="003274DB">
      <w:r>
        <w:separator/>
      </w:r>
    </w:p>
    <w:p w14:paraId="643FA2E2" w14:textId="77777777" w:rsidR="00B97760" w:rsidRDefault="00B97760"/>
  </w:footnote>
  <w:footnote w:type="continuationSeparator" w:id="0">
    <w:p w14:paraId="7D61687D" w14:textId="77777777" w:rsidR="00B97760" w:rsidRDefault="00B97760" w:rsidP="003274DB">
      <w:r>
        <w:continuationSeparator/>
      </w:r>
    </w:p>
    <w:p w14:paraId="1CF28484" w14:textId="77777777" w:rsidR="00B97760" w:rsidRDefault="00B977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A4192" w14:textId="77777777" w:rsidR="00181DEC" w:rsidRDefault="0007199C">
    <w:pPr>
      <w:pStyle w:val="Header"/>
    </w:pPr>
    <w:r>
      <w:rPr>
        <w:noProof/>
      </w:rPr>
      <w:pict w14:anchorId="035B1C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C5C1D" w14:textId="77777777" w:rsidR="00181DEC" w:rsidRDefault="0007199C">
    <w:pPr>
      <w:pStyle w:val="Header"/>
    </w:pPr>
    <w:r>
      <w:rPr>
        <w:noProof/>
      </w:rPr>
      <w:pict w14:anchorId="0F761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93A1B" w14:textId="77777777" w:rsidR="00181DEC" w:rsidRDefault="0007199C" w:rsidP="00C716E5">
    <w:pPr>
      <w:pStyle w:val="Header"/>
    </w:pPr>
    <w:r>
      <w:rPr>
        <w:noProof/>
      </w:rPr>
      <w:pict w14:anchorId="415A0A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72576" behindDoc="1" locked="0" layoutInCell="1" allowOverlap="1" wp14:anchorId="36522991" wp14:editId="091181B0">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E200" w14:textId="77777777" w:rsidR="00181DEC" w:rsidRDefault="0007199C">
    <w:pPr>
      <w:pStyle w:val="Header"/>
    </w:pPr>
    <w:r>
      <w:rPr>
        <w:noProof/>
      </w:rPr>
      <w:pict w14:anchorId="7FA8E0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63307" w14:textId="77777777" w:rsidR="00181DEC" w:rsidRDefault="0007199C">
    <w:pPr>
      <w:pStyle w:val="Header"/>
    </w:pPr>
    <w:r>
      <w:rPr>
        <w:noProof/>
      </w:rPr>
      <w:pict w14:anchorId="65CD30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911FF" w14:textId="77777777" w:rsidR="00181DEC" w:rsidRPr="00667792" w:rsidRDefault="0007199C" w:rsidP="00667792">
    <w:pPr>
      <w:pStyle w:val="Header"/>
    </w:pPr>
    <w:r>
      <w:rPr>
        <w:noProof/>
      </w:rPr>
      <w:pict w14:anchorId="0BCDEE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78720" behindDoc="1" locked="0" layoutInCell="1" allowOverlap="1" wp14:anchorId="7638A5B8" wp14:editId="763A79B4">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5B21F" w14:textId="77777777" w:rsidR="00181DEC" w:rsidRDefault="0007199C">
    <w:pPr>
      <w:pStyle w:val="Header"/>
    </w:pPr>
    <w:r>
      <w:rPr>
        <w:noProof/>
      </w:rPr>
      <w:pict w14:anchorId="3C5BE3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D1D1D" w14:textId="6B783B35" w:rsidR="00181DEC" w:rsidRPr="00ED2A8D" w:rsidRDefault="0007199C" w:rsidP="00404848">
    <w:pPr>
      <w:pStyle w:val="Header"/>
      <w:jc w:val="right"/>
    </w:pPr>
    <w:r>
      <w:rPr>
        <w:noProof/>
      </w:rPr>
      <w:pict w14:anchorId="596D7A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sidRPr="00442889">
      <w:rPr>
        <w:noProof/>
        <w:lang w:eastAsia="en-GB"/>
      </w:rPr>
      <w:drawing>
        <wp:anchor distT="0" distB="0" distL="114300" distR="114300" simplePos="0" relativeHeight="251657214" behindDoc="1" locked="0" layoutInCell="1" allowOverlap="1" wp14:anchorId="57F71062" wp14:editId="3C3C6F7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04848">
      <w:t>ENAV24-12.3.4</w:t>
    </w:r>
  </w:p>
  <w:p w14:paraId="0DF2A86C" w14:textId="77777777" w:rsidR="00181DEC" w:rsidRPr="00ED2A8D" w:rsidRDefault="00181DEC" w:rsidP="008747E0">
    <w:pPr>
      <w:pStyle w:val="Header"/>
    </w:pPr>
  </w:p>
  <w:p w14:paraId="3133E444" w14:textId="77777777" w:rsidR="00181DEC" w:rsidRDefault="00181DEC" w:rsidP="008747E0">
    <w:pPr>
      <w:pStyle w:val="Header"/>
    </w:pPr>
  </w:p>
  <w:p w14:paraId="2EC8E4EA" w14:textId="584897F6" w:rsidR="00181DEC" w:rsidRDefault="00404848" w:rsidP="00404848">
    <w:pPr>
      <w:pStyle w:val="Header"/>
      <w:tabs>
        <w:tab w:val="left" w:pos="7890"/>
      </w:tabs>
    </w:pPr>
    <w:r>
      <w:tab/>
    </w:r>
  </w:p>
  <w:p w14:paraId="6C02A12C" w14:textId="77777777" w:rsidR="00181DEC" w:rsidRDefault="00181DEC" w:rsidP="008747E0">
    <w:pPr>
      <w:pStyle w:val="Header"/>
    </w:pPr>
  </w:p>
  <w:p w14:paraId="3BEE0FB8" w14:textId="77777777" w:rsidR="00181DEC" w:rsidRDefault="00181DEC" w:rsidP="008747E0">
    <w:pPr>
      <w:pStyle w:val="Header"/>
    </w:pPr>
  </w:p>
  <w:p w14:paraId="36DDCDB3" w14:textId="77777777" w:rsidR="00181DEC" w:rsidRDefault="00181DEC" w:rsidP="008747E0">
    <w:pPr>
      <w:pStyle w:val="Header"/>
    </w:pPr>
    <w:r>
      <w:rPr>
        <w:noProof/>
        <w:lang w:eastAsia="en-GB"/>
      </w:rPr>
      <w:drawing>
        <wp:anchor distT="0" distB="0" distL="114300" distR="114300" simplePos="0" relativeHeight="251656189" behindDoc="1" locked="0" layoutInCell="1" allowOverlap="1" wp14:anchorId="758D2FB3" wp14:editId="446BCF7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6292D48" w14:textId="77777777" w:rsidR="00181DEC" w:rsidRPr="00ED2A8D" w:rsidRDefault="00181DEC" w:rsidP="008747E0">
    <w:pPr>
      <w:pStyle w:val="Header"/>
    </w:pPr>
  </w:p>
  <w:p w14:paraId="24BB1A85" w14:textId="77777777" w:rsidR="00181DEC" w:rsidRPr="00ED2A8D" w:rsidRDefault="00181DE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C242E" w14:textId="77777777" w:rsidR="00181DEC" w:rsidRDefault="0007199C">
    <w:pPr>
      <w:pStyle w:val="Header"/>
    </w:pPr>
    <w:r>
      <w:rPr>
        <w:noProof/>
      </w:rPr>
      <w:pict w14:anchorId="026EF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88960" behindDoc="1" locked="0" layoutInCell="1" allowOverlap="1" wp14:anchorId="773F51A2" wp14:editId="532BA53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24C60A" w14:textId="77777777" w:rsidR="00181DEC" w:rsidRDefault="00181DEC">
    <w:pPr>
      <w:pStyle w:val="Header"/>
    </w:pPr>
  </w:p>
  <w:p w14:paraId="1ACE327F" w14:textId="77777777" w:rsidR="00181DEC" w:rsidRDefault="00181D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17804" w14:textId="77777777" w:rsidR="00181DEC" w:rsidRDefault="0007199C">
    <w:pPr>
      <w:pStyle w:val="Header"/>
    </w:pPr>
    <w:r>
      <w:rPr>
        <w:noProof/>
      </w:rPr>
      <w:pict w14:anchorId="5BA7A4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FBB09" w14:textId="77777777" w:rsidR="00181DEC" w:rsidRPr="00ED2A8D" w:rsidRDefault="0007199C" w:rsidP="008747E0">
    <w:pPr>
      <w:pStyle w:val="Header"/>
    </w:pPr>
    <w:r>
      <w:rPr>
        <w:noProof/>
      </w:rPr>
      <w:pict w14:anchorId="49518B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58752" behindDoc="1" locked="0" layoutInCell="1" allowOverlap="1" wp14:anchorId="585A74C5" wp14:editId="213E9B4F">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E72DCD" w14:textId="77777777" w:rsidR="00181DEC" w:rsidRPr="00ED2A8D" w:rsidRDefault="00181DEC" w:rsidP="008747E0">
    <w:pPr>
      <w:pStyle w:val="Header"/>
    </w:pPr>
  </w:p>
  <w:p w14:paraId="02D4C9BF" w14:textId="77777777" w:rsidR="00181DEC" w:rsidRDefault="00181DEC" w:rsidP="008747E0">
    <w:pPr>
      <w:pStyle w:val="Header"/>
    </w:pPr>
  </w:p>
  <w:p w14:paraId="384C67AC" w14:textId="77777777" w:rsidR="00181DEC" w:rsidRDefault="00181DEC" w:rsidP="008747E0">
    <w:pPr>
      <w:pStyle w:val="Header"/>
    </w:pPr>
  </w:p>
  <w:p w14:paraId="66320FAB" w14:textId="77777777" w:rsidR="00181DEC" w:rsidRDefault="00181DEC" w:rsidP="008747E0">
    <w:pPr>
      <w:pStyle w:val="Header"/>
    </w:pPr>
  </w:p>
  <w:p w14:paraId="29901054" w14:textId="77777777" w:rsidR="00181DEC" w:rsidRPr="00441393" w:rsidRDefault="00181DEC" w:rsidP="00441393">
    <w:pPr>
      <w:pStyle w:val="Contents"/>
    </w:pPr>
    <w:r>
      <w:t>DOCUMENT HISTORY</w:t>
    </w:r>
  </w:p>
  <w:p w14:paraId="16CF2E00" w14:textId="77777777" w:rsidR="00181DEC" w:rsidRPr="00ED2A8D" w:rsidRDefault="00181DEC" w:rsidP="008747E0">
    <w:pPr>
      <w:pStyle w:val="Header"/>
    </w:pPr>
  </w:p>
  <w:p w14:paraId="2524746B" w14:textId="77777777" w:rsidR="00181DEC" w:rsidRPr="00AC33A2" w:rsidRDefault="00181DE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4796" w14:textId="77777777" w:rsidR="00181DEC" w:rsidRDefault="0007199C">
    <w:pPr>
      <w:pStyle w:val="Header"/>
    </w:pPr>
    <w:r>
      <w:rPr>
        <w:noProof/>
      </w:rPr>
      <w:pict w14:anchorId="79D8F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DF2B7" w14:textId="77777777" w:rsidR="00181DEC" w:rsidRDefault="0007199C">
    <w:pPr>
      <w:pStyle w:val="Header"/>
    </w:pPr>
    <w:r>
      <w:rPr>
        <w:noProof/>
      </w:rPr>
      <w:pict w14:anchorId="13437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96E6F" w14:textId="77777777" w:rsidR="00181DEC" w:rsidRPr="00ED2A8D" w:rsidRDefault="0007199C" w:rsidP="008747E0">
    <w:pPr>
      <w:pStyle w:val="Header"/>
    </w:pPr>
    <w:r>
      <w:rPr>
        <w:noProof/>
      </w:rPr>
      <w:pict w14:anchorId="1DDEFD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74624" behindDoc="1" locked="0" layoutInCell="1" allowOverlap="1" wp14:anchorId="0EA8CD51" wp14:editId="7CD95B7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74E83D9" w14:textId="77777777" w:rsidR="00181DEC" w:rsidRPr="00ED2A8D" w:rsidRDefault="00181DEC" w:rsidP="008747E0">
    <w:pPr>
      <w:pStyle w:val="Header"/>
    </w:pPr>
  </w:p>
  <w:p w14:paraId="2A24E869" w14:textId="77777777" w:rsidR="00181DEC" w:rsidRDefault="00181DEC" w:rsidP="008747E0">
    <w:pPr>
      <w:pStyle w:val="Header"/>
    </w:pPr>
  </w:p>
  <w:p w14:paraId="64F4D00C" w14:textId="77777777" w:rsidR="00181DEC" w:rsidRDefault="00181DEC" w:rsidP="008747E0">
    <w:pPr>
      <w:pStyle w:val="Header"/>
    </w:pPr>
  </w:p>
  <w:p w14:paraId="1EDE3647" w14:textId="77777777" w:rsidR="00181DEC" w:rsidRDefault="00181DEC" w:rsidP="008747E0">
    <w:pPr>
      <w:pStyle w:val="Header"/>
    </w:pPr>
  </w:p>
  <w:p w14:paraId="4DD4F412" w14:textId="77777777" w:rsidR="00181DEC" w:rsidRPr="00441393" w:rsidRDefault="00181DEC" w:rsidP="00441393">
    <w:pPr>
      <w:pStyle w:val="Contents"/>
    </w:pPr>
    <w:r>
      <w:t>CONTENTS</w:t>
    </w:r>
  </w:p>
  <w:p w14:paraId="7DA42BCE" w14:textId="77777777" w:rsidR="00181DEC" w:rsidRDefault="00181DEC" w:rsidP="0078486B">
    <w:pPr>
      <w:pStyle w:val="Header"/>
      <w:spacing w:line="140" w:lineRule="exact"/>
    </w:pPr>
  </w:p>
  <w:p w14:paraId="1E3172CD" w14:textId="77777777" w:rsidR="00181DEC" w:rsidRPr="00AC33A2" w:rsidRDefault="00181DE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4B8FF" w14:textId="77777777" w:rsidR="00181DEC" w:rsidRPr="00ED2A8D" w:rsidRDefault="0007199C" w:rsidP="00C716E5">
    <w:pPr>
      <w:pStyle w:val="Header"/>
    </w:pPr>
    <w:r>
      <w:rPr>
        <w:noProof/>
      </w:rPr>
      <w:pict w14:anchorId="3995CE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97152" behindDoc="1" locked="0" layoutInCell="1" allowOverlap="1" wp14:anchorId="43268768" wp14:editId="3825825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69ED45" w14:textId="77777777" w:rsidR="00181DEC" w:rsidRPr="00ED2A8D" w:rsidRDefault="00181DEC" w:rsidP="00C716E5">
    <w:pPr>
      <w:pStyle w:val="Header"/>
    </w:pPr>
  </w:p>
  <w:p w14:paraId="07C059B8" w14:textId="77777777" w:rsidR="00181DEC" w:rsidRDefault="00181DEC" w:rsidP="00C716E5">
    <w:pPr>
      <w:pStyle w:val="Header"/>
    </w:pPr>
  </w:p>
  <w:p w14:paraId="793E9FD0" w14:textId="77777777" w:rsidR="00181DEC" w:rsidRDefault="00181DEC" w:rsidP="00C716E5">
    <w:pPr>
      <w:pStyle w:val="Header"/>
    </w:pPr>
  </w:p>
  <w:p w14:paraId="7285E2B3" w14:textId="77777777" w:rsidR="00181DEC" w:rsidRDefault="00181DEC" w:rsidP="00C716E5">
    <w:pPr>
      <w:pStyle w:val="Header"/>
    </w:pPr>
  </w:p>
  <w:p w14:paraId="1556DBD9" w14:textId="77777777" w:rsidR="00181DEC" w:rsidRPr="00441393" w:rsidRDefault="00181DEC" w:rsidP="00C716E5">
    <w:pPr>
      <w:pStyle w:val="Contents"/>
    </w:pPr>
    <w:r>
      <w:t>CONTENTS</w:t>
    </w:r>
  </w:p>
  <w:p w14:paraId="403CE02F" w14:textId="77777777" w:rsidR="00181DEC" w:rsidRPr="00ED2A8D" w:rsidRDefault="00181DEC" w:rsidP="00C716E5">
    <w:pPr>
      <w:pStyle w:val="Header"/>
    </w:pPr>
  </w:p>
  <w:p w14:paraId="7A71486E" w14:textId="77777777" w:rsidR="00181DEC" w:rsidRPr="00AC33A2" w:rsidRDefault="00181DEC" w:rsidP="00C716E5">
    <w:pPr>
      <w:pStyle w:val="Header"/>
      <w:spacing w:line="140" w:lineRule="exact"/>
    </w:pPr>
  </w:p>
  <w:p w14:paraId="66F4B099" w14:textId="77777777" w:rsidR="00181DEC" w:rsidRDefault="00181DEC">
    <w:pPr>
      <w:pStyle w:val="Header"/>
    </w:pPr>
    <w:r>
      <w:rPr>
        <w:noProof/>
        <w:lang w:eastAsia="en-GB"/>
      </w:rPr>
      <w:drawing>
        <wp:anchor distT="0" distB="0" distL="114300" distR="114300" simplePos="0" relativeHeight="251695104" behindDoc="1" locked="0" layoutInCell="1" allowOverlap="1" wp14:anchorId="12060A1E" wp14:editId="0CBED17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6"/>
  </w:num>
  <w:num w:numId="4">
    <w:abstractNumId w:val="21"/>
  </w:num>
  <w:num w:numId="5">
    <w:abstractNumId w:val="18"/>
  </w:num>
  <w:num w:numId="6">
    <w:abstractNumId w:val="16"/>
  </w:num>
  <w:num w:numId="7">
    <w:abstractNumId w:val="24"/>
  </w:num>
  <w:num w:numId="8">
    <w:abstractNumId w:val="5"/>
  </w:num>
  <w:num w:numId="9">
    <w:abstractNumId w:val="14"/>
  </w:num>
  <w:num w:numId="10">
    <w:abstractNumId w:val="19"/>
  </w:num>
  <w:num w:numId="11">
    <w:abstractNumId w:val="3"/>
  </w:num>
  <w:num w:numId="12">
    <w:abstractNumId w:val="25"/>
  </w:num>
  <w:num w:numId="13">
    <w:abstractNumId w:val="0"/>
  </w:num>
  <w:num w:numId="14">
    <w:abstractNumId w:val="32"/>
  </w:num>
  <w:num w:numId="15">
    <w:abstractNumId w:val="12"/>
  </w:num>
  <w:num w:numId="16">
    <w:abstractNumId w:val="10"/>
  </w:num>
  <w:num w:numId="17">
    <w:abstractNumId w:val="23"/>
  </w:num>
  <w:num w:numId="18">
    <w:abstractNumId w:val="2"/>
  </w:num>
  <w:num w:numId="19">
    <w:abstractNumId w:val="9"/>
  </w:num>
  <w:num w:numId="20">
    <w:abstractNumId w:val="28"/>
  </w:num>
  <w:num w:numId="21">
    <w:abstractNumId w:val="8"/>
  </w:num>
  <w:num w:numId="22">
    <w:abstractNumId w:val="34"/>
  </w:num>
  <w:num w:numId="23">
    <w:abstractNumId w:val="1"/>
  </w:num>
  <w:num w:numId="24">
    <w:abstractNumId w:val="20"/>
  </w:num>
  <w:num w:numId="25">
    <w:abstractNumId w:val="17"/>
  </w:num>
  <w:num w:numId="26">
    <w:abstractNumId w:val="27"/>
  </w:num>
  <w:num w:numId="27">
    <w:abstractNumId w:val="29"/>
  </w:num>
  <w:num w:numId="28">
    <w:abstractNumId w:val="4"/>
  </w:num>
  <w:num w:numId="29">
    <w:abstractNumId w:val="22"/>
  </w:num>
  <w:num w:numId="30">
    <w:abstractNumId w:val="13"/>
  </w:num>
  <w:num w:numId="31">
    <w:abstractNumId w:val="7"/>
  </w:num>
  <w:num w:numId="32">
    <w:abstractNumId w:val="33"/>
  </w:num>
  <w:num w:numId="33">
    <w:abstractNumId w:val="31"/>
  </w:num>
  <w:num w:numId="34">
    <w:abstractNumId w:val="11"/>
  </w:num>
  <w:num w:numId="35">
    <w:abstractNumId w:val="30"/>
  </w:num>
  <w:num w:numId="36">
    <w:abstractNumId w:val="15"/>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1"/>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E52"/>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7199C"/>
    <w:rsid w:val="0008654C"/>
    <w:rsid w:val="000904ED"/>
    <w:rsid w:val="00091545"/>
    <w:rsid w:val="000A27A8"/>
    <w:rsid w:val="000B2356"/>
    <w:rsid w:val="000C0689"/>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1DEC"/>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4222"/>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16E7C"/>
    <w:rsid w:val="0032319C"/>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01E8"/>
    <w:rsid w:val="0039131E"/>
    <w:rsid w:val="003A04A6"/>
    <w:rsid w:val="003A1A56"/>
    <w:rsid w:val="003A7759"/>
    <w:rsid w:val="003A7F6E"/>
    <w:rsid w:val="003B03EA"/>
    <w:rsid w:val="003C7C34"/>
    <w:rsid w:val="003D0F37"/>
    <w:rsid w:val="003D5150"/>
    <w:rsid w:val="003F1901"/>
    <w:rsid w:val="003F1C3A"/>
    <w:rsid w:val="00404848"/>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A57DE"/>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62E2"/>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2E52"/>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17DAC"/>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00D"/>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97760"/>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31A58"/>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944C6"/>
    <w:rsid w:val="00FA370D"/>
    <w:rsid w:val="00FA66F1"/>
    <w:rsid w:val="00FC06AF"/>
    <w:rsid w:val="00FC378B"/>
    <w:rsid w:val="00FC3977"/>
    <w:rsid w:val="00FD2566"/>
    <w:rsid w:val="00FD2F16"/>
    <w:rsid w:val="00FD6065"/>
    <w:rsid w:val="00FE1D34"/>
    <w:rsid w:val="00FE2317"/>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7685FBF6"/>
  <w15:docId w15:val="{2B8ABE87-3887-409D-95EA-42AA0504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B3100D"/>
    <w:pPr>
      <w:tabs>
        <w:tab w:val="right" w:leader="dot" w:pos="9781"/>
      </w:tabs>
      <w:spacing w:after="60"/>
      <w:ind w:left="1276" w:right="424"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B3100D"/>
    <w:pPr>
      <w:tabs>
        <w:tab w:val="right" w:leader="dot" w:pos="9781"/>
      </w:tabs>
      <w:spacing w:after="60"/>
      <w:ind w:left="1134" w:hanging="709"/>
    </w:pPr>
    <w:rPr>
      <w:color w:val="00558C"/>
      <w:sz w:val="20"/>
    </w:r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B3100D"/>
    <w:pPr>
      <w:tabs>
        <w:tab w:val="right" w:leader="dot" w:pos="9781"/>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B3100D"/>
    <w:pPr>
      <w:tabs>
        <w:tab w:val="right" w:leader="dot" w:pos="9781"/>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aliases w:val="DDM Gen Text,List Paragraph1,Bullet Level 1"/>
    <w:basedOn w:val="Normal"/>
    <w:link w:val="ListParagraphChar"/>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Bullet6">
    <w:name w:val="Bullet 6"/>
    <w:basedOn w:val="Normal"/>
    <w:qFormat/>
    <w:rsid w:val="00181DEC"/>
    <w:pPr>
      <w:numPr>
        <w:numId w:val="34"/>
      </w:numPr>
      <w:spacing w:after="60" w:line="240" w:lineRule="auto"/>
      <w:jc w:val="both"/>
    </w:pPr>
    <w:rPr>
      <w:rFonts w:ascii="Calibri" w:hAnsi="Calibri" w:cs="Times New Roman"/>
      <w:sz w:val="22"/>
      <w:lang w:eastAsia="en-GB"/>
    </w:rPr>
  </w:style>
  <w:style w:type="paragraph" w:customStyle="1" w:styleId="AnnexTable">
    <w:name w:val="Annex Table"/>
    <w:basedOn w:val="Normal"/>
    <w:next w:val="Normal"/>
    <w:rsid w:val="00181DEC"/>
    <w:pPr>
      <w:numPr>
        <w:numId w:val="35"/>
      </w:numPr>
      <w:tabs>
        <w:tab w:val="left" w:pos="1418"/>
      </w:tabs>
      <w:spacing w:before="120" w:after="120" w:line="240" w:lineRule="auto"/>
      <w:jc w:val="center"/>
    </w:pPr>
    <w:rPr>
      <w:rFonts w:ascii="Arial" w:eastAsia="Times New Roman" w:hAnsi="Arial" w:cs="Times New Roman"/>
      <w:i/>
      <w:sz w:val="22"/>
      <w:szCs w:val="24"/>
    </w:rPr>
  </w:style>
  <w:style w:type="paragraph" w:styleId="Subtitle">
    <w:name w:val="Subtitle"/>
    <w:basedOn w:val="Normal"/>
    <w:link w:val="SubtitleChar"/>
    <w:qFormat/>
    <w:rsid w:val="00181DEC"/>
    <w:pPr>
      <w:spacing w:after="60" w:line="240" w:lineRule="auto"/>
      <w:jc w:val="center"/>
      <w:outlineLvl w:val="1"/>
    </w:pPr>
    <w:rPr>
      <w:rFonts w:ascii="Arial" w:eastAsia="Times New Roman" w:hAnsi="Arial" w:cs="Arial"/>
      <w:sz w:val="22"/>
      <w:szCs w:val="24"/>
    </w:rPr>
  </w:style>
  <w:style w:type="character" w:customStyle="1" w:styleId="SubtitleChar">
    <w:name w:val="Subtitle Char"/>
    <w:basedOn w:val="DefaultParagraphFont"/>
    <w:link w:val="Subtitle"/>
    <w:rsid w:val="00181DEC"/>
    <w:rPr>
      <w:rFonts w:ascii="Arial" w:eastAsia="Times New Roman" w:hAnsi="Arial" w:cs="Arial"/>
      <w:szCs w:val="24"/>
      <w:lang w:val="en-GB"/>
    </w:rPr>
  </w:style>
  <w:style w:type="paragraph" w:styleId="Title">
    <w:name w:val="Title"/>
    <w:basedOn w:val="Normal"/>
    <w:link w:val="TitleChar"/>
    <w:qFormat/>
    <w:rsid w:val="00181DEC"/>
    <w:pPr>
      <w:spacing w:before="120" w:after="240" w:line="240" w:lineRule="auto"/>
      <w:jc w:val="center"/>
      <w:outlineLvl w:val="0"/>
    </w:pPr>
    <w:rPr>
      <w:rFonts w:ascii="Arial" w:eastAsia="Times New Roman" w:hAnsi="Arial" w:cs="Arial"/>
      <w:b/>
      <w:bCs/>
      <w:color w:val="003F68" w:themeColor="accent1" w:themeShade="BF"/>
      <w:kern w:val="28"/>
      <w:sz w:val="32"/>
      <w:szCs w:val="32"/>
    </w:rPr>
  </w:style>
  <w:style w:type="character" w:customStyle="1" w:styleId="TitleChar">
    <w:name w:val="Title Char"/>
    <w:basedOn w:val="DefaultParagraphFont"/>
    <w:link w:val="Title"/>
    <w:rsid w:val="00181DEC"/>
    <w:rPr>
      <w:rFonts w:ascii="Arial" w:eastAsia="Times New Roman" w:hAnsi="Arial" w:cs="Arial"/>
      <w:b/>
      <w:bCs/>
      <w:color w:val="003F68" w:themeColor="accent1" w:themeShade="BF"/>
      <w:kern w:val="28"/>
      <w:sz w:val="32"/>
      <w:szCs w:val="32"/>
      <w:lang w:val="en-GB"/>
    </w:rPr>
  </w:style>
  <w:style w:type="character" w:customStyle="1" w:styleId="ListParagraphChar">
    <w:name w:val="List Paragraph Char"/>
    <w:aliases w:val="DDM Gen Text Char,List Paragraph1 Char,Bullet Level 1 Char"/>
    <w:link w:val="ListParagraph"/>
    <w:uiPriority w:val="34"/>
    <w:locked/>
    <w:rsid w:val="00181DEC"/>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992598">
      <w:bodyDiv w:val="1"/>
      <w:marLeft w:val="0"/>
      <w:marRight w:val="0"/>
      <w:marTop w:val="0"/>
      <w:marBottom w:val="0"/>
      <w:divBdr>
        <w:top w:val="none" w:sz="0" w:space="0" w:color="auto"/>
        <w:left w:val="none" w:sz="0" w:space="0" w:color="auto"/>
        <w:bottom w:val="none" w:sz="0" w:space="0" w:color="auto"/>
        <w:right w:val="none" w:sz="0" w:space="0" w:color="auto"/>
      </w:divBdr>
      <w:divsChild>
        <w:div w:id="135072618">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oter" Target="footer6.xml"/><Relationship Id="rId30" Type="http://schemas.microsoft.com/office/2011/relationships/people" Target="people.xml"/><Relationship Id="rId8" Type="http://schemas.openxmlformats.org/officeDocument/2006/relationships/header" Target="header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AppData\Local\Packages\Microsoft.MicrosoftEdge_8wekyb3d8bbwe\TempState\Downloads\Guideline%20Template%2001Dec18%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C09055-46BB-4AF1-8CBB-5B5431590ED7}">
  <ds:schemaRefs>
    <ds:schemaRef ds:uri="http://schemas.openxmlformats.org/officeDocument/2006/bibliography"/>
  </ds:schemaRefs>
</ds:datastoreItem>
</file>

<file path=customXml/itemProps2.xml><?xml version="1.0" encoding="utf-8"?>
<ds:datastoreItem xmlns:ds="http://schemas.openxmlformats.org/officeDocument/2006/customXml" ds:itemID="{4167BA67-6E42-4D20-B163-4109AC5F6EDA}"/>
</file>

<file path=customXml/itemProps3.xml><?xml version="1.0" encoding="utf-8"?>
<ds:datastoreItem xmlns:ds="http://schemas.openxmlformats.org/officeDocument/2006/customXml" ds:itemID="{0EC824D0-9430-4570-A1DF-D0B5BDC8837F}"/>
</file>

<file path=customXml/itemProps4.xml><?xml version="1.0" encoding="utf-8"?>
<ds:datastoreItem xmlns:ds="http://schemas.openxmlformats.org/officeDocument/2006/customXml" ds:itemID="{94A96163-475C-4149-9928-F2529B5AE2EA}"/>
</file>

<file path=docProps/app.xml><?xml version="1.0" encoding="utf-8"?>
<Properties xmlns="http://schemas.openxmlformats.org/officeDocument/2006/extended-properties" xmlns:vt="http://schemas.openxmlformats.org/officeDocument/2006/docPropsVTypes">
  <Template>Guideline Template 01Dec18 (1).dotx</Template>
  <TotalTime>6</TotalTime>
  <Pages>8</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Plenary Room</cp:lastModifiedBy>
  <cp:revision>4</cp:revision>
  <dcterms:created xsi:type="dcterms:W3CDTF">2019-10-10T09:19:00Z</dcterms:created>
  <dcterms:modified xsi:type="dcterms:W3CDTF">2019-10-10T14:43:00Z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9777500</vt:r8>
  </property>
</Properties>
</file>